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E6D79" w14:textId="77777777" w:rsidR="00C65245" w:rsidRDefault="00C65245">
      <w:pPr>
        <w:pStyle w:val="Heading1"/>
        <w:pageBreakBefore w:val="0"/>
        <w:numPr>
          <w:ilvl w:val="0"/>
          <w:numId w:val="19"/>
        </w:numPr>
        <w:spacing w:before="0" w:after="0"/>
        <w:ind w:left="0" w:firstLine="0"/>
        <w:rPr>
          <w:rFonts w:ascii="Arial" w:hAnsi="Arial" w:cs="Arial"/>
          <w:u w:val="single"/>
        </w:rPr>
      </w:pPr>
      <w:permStart w:id="174751045" w:edGrp="everyone"/>
      <w:permEnd w:id="174751045"/>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2"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2"/>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t>
      </w:r>
      <w:proofErr w:type="gramStart"/>
      <w:r>
        <w:rPr>
          <w:rFonts w:ascii="Arial" w:hAnsi="Arial" w:cs="Arial"/>
        </w:rPr>
        <w:t>whether or not</w:t>
      </w:r>
      <w:proofErr w:type="gramEnd"/>
      <w:r>
        <w:rPr>
          <w:rFonts w:ascii="Arial" w:hAnsi="Arial" w:cs="Arial"/>
        </w:rPr>
        <w:t xml:space="preserve">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3"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3"/>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349" w:type="dxa"/>
        <w:tblInd w:w="-1" w:type="dxa"/>
        <w:tblLayout w:type="fixed"/>
        <w:tblCellMar>
          <w:left w:w="107" w:type="dxa"/>
          <w:right w:w="107" w:type="dxa"/>
        </w:tblCellMar>
        <w:tblLook w:val="0000" w:firstRow="0" w:lastRow="0" w:firstColumn="0" w:lastColumn="0" w:noHBand="0" w:noVBand="0"/>
      </w:tblPr>
      <w:tblGrid>
        <w:gridCol w:w="2695"/>
        <w:gridCol w:w="7625"/>
        <w:gridCol w:w="29"/>
      </w:tblGrid>
      <w:tr w:rsidR="00C65245" w14:paraId="1580F8DA" w14:textId="77777777" w:rsidTr="00123BEA">
        <w:trPr>
          <w:gridAfter w:val="1"/>
          <w:wAfter w:w="29" w:type="dxa"/>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w:t>
            </w:r>
            <w:proofErr w:type="gramStart"/>
            <w:r>
              <w:rPr>
                <w:rFonts w:ascii="Arial" w:hAnsi="Arial" w:cs="Arial"/>
              </w:rPr>
              <w:t>hrs;</w:t>
            </w:r>
            <w:proofErr w:type="gramEnd"/>
          </w:p>
        </w:tc>
      </w:tr>
      <w:tr w:rsidR="00C65245" w14:paraId="09C4F399" w14:textId="77777777" w:rsidTr="00123BEA">
        <w:trPr>
          <w:gridAfter w:val="1"/>
          <w:wAfter w:w="29" w:type="dxa"/>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123BEA">
        <w:trPr>
          <w:gridAfter w:val="1"/>
          <w:wAfter w:w="29" w:type="dxa"/>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123BEA">
        <w:trPr>
          <w:gridAfter w:val="1"/>
          <w:wAfter w:w="29" w:type="dxa"/>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123BEA">
        <w:trPr>
          <w:gridAfter w:val="1"/>
          <w:wAfter w:w="29" w:type="dxa"/>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123BEA">
        <w:trPr>
          <w:gridAfter w:val="1"/>
          <w:wAfter w:w="29" w:type="dxa"/>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123BEA">
        <w:trPr>
          <w:gridAfter w:val="1"/>
          <w:wAfter w:w="29" w:type="dxa"/>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123BEA">
        <w:trPr>
          <w:gridAfter w:val="1"/>
          <w:wAfter w:w="29" w:type="dxa"/>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123BEA">
        <w:trPr>
          <w:gridAfter w:val="1"/>
          <w:wAfter w:w="29" w:type="dxa"/>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123BEA">
        <w:trPr>
          <w:gridAfter w:val="1"/>
          <w:wAfter w:w="29" w:type="dxa"/>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123BEA">
        <w:trPr>
          <w:gridAfter w:val="1"/>
          <w:wAfter w:w="29" w:type="dxa"/>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4" w:name="_BPDCI_3"/>
            <w:r w:rsidRPr="00DE41AF">
              <w:rPr>
                <w:rFonts w:ascii="Arial" w:hAnsi="Arial" w:cs="Arial"/>
                <w:lang w:val="en-US"/>
              </w:rPr>
              <w:t>;</w:t>
            </w:r>
            <w:bookmarkEnd w:id="4"/>
          </w:p>
        </w:tc>
      </w:tr>
      <w:tr w:rsidR="00152684" w14:paraId="792B5102" w14:textId="77777777" w:rsidTr="00123BEA">
        <w:trPr>
          <w:gridAfter w:val="1"/>
          <w:wAfter w:w="29" w:type="dxa"/>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123BEA">
        <w:trPr>
          <w:gridAfter w:val="1"/>
          <w:wAfter w:w="29" w:type="dxa"/>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123BEA">
        <w:trPr>
          <w:gridAfter w:val="1"/>
          <w:wAfter w:w="29" w:type="dxa"/>
          <w:trHeight w:val="288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123BEA">
        <w:trPr>
          <w:gridAfter w:val="1"/>
          <w:wAfter w:w="29" w:type="dxa"/>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123BEA">
        <w:trPr>
          <w:gridAfter w:val="1"/>
          <w:wAfter w:w="29" w:type="dxa"/>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123BEA">
        <w:trPr>
          <w:gridAfter w:val="1"/>
          <w:wAfter w:w="29" w:type="dxa"/>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123BEA">
        <w:trPr>
          <w:gridAfter w:val="1"/>
          <w:wAfter w:w="29" w:type="dxa"/>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123BEA">
        <w:trPr>
          <w:gridAfter w:val="1"/>
          <w:wAfter w:w="29" w:type="dxa"/>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123BEA">
        <w:trPr>
          <w:gridAfter w:val="1"/>
          <w:wAfter w:w="29" w:type="dxa"/>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123BEA">
        <w:trPr>
          <w:gridAfter w:val="1"/>
          <w:wAfter w:w="29" w:type="dxa"/>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5" w:name="_BPDCD_4"/>
            <w:r w:rsidRPr="00DE41AF">
              <w:rPr>
                <w:rFonts w:ascii="Arial" w:hAnsi="Arial" w:cs="Arial"/>
              </w:rPr>
              <w:t xml:space="preserve">as </w:t>
            </w:r>
            <w:bookmarkEnd w:id="5"/>
            <w:r>
              <w:rPr>
                <w:rFonts w:ascii="Arial" w:hAnsi="Arial" w:cs="Arial"/>
              </w:rPr>
              <w:t>defined in Paragraph 8A.4.4.2</w:t>
            </w:r>
            <w:bookmarkStart w:id="6" w:name="_BPDCD_5"/>
            <w:r w:rsidRPr="00DE41AF">
              <w:rPr>
                <w:rFonts w:ascii="Arial" w:hAnsi="Arial" w:cs="Arial"/>
              </w:rPr>
              <w:t>;</w:t>
            </w:r>
            <w:r>
              <w:rPr>
                <w:rFonts w:ascii="Arial" w:hAnsi="Arial" w:cs="Arial"/>
                <w:color w:val="0000FF"/>
                <w:u w:val="double"/>
              </w:rPr>
              <w:t xml:space="preserve"> </w:t>
            </w:r>
            <w:bookmarkEnd w:id="6"/>
          </w:p>
        </w:tc>
      </w:tr>
      <w:tr w:rsidR="004D5A11" w14:paraId="23820513" w14:textId="77777777" w:rsidTr="00123BEA">
        <w:trPr>
          <w:gridAfter w:val="1"/>
          <w:wAfter w:w="29" w:type="dxa"/>
          <w:trHeight w:val="737"/>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123BEA">
        <w:trPr>
          <w:gridAfter w:val="1"/>
          <w:wAfter w:w="29" w:type="dxa"/>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7" w:name="_BPDCD_6"/>
            <w:r w:rsidRPr="00DE41AF">
              <w:rPr>
                <w:rFonts w:ascii="Arial" w:hAnsi="Arial" w:cs="Arial"/>
              </w:rPr>
              <w:t>;</w:t>
            </w:r>
            <w:bookmarkEnd w:id="7"/>
          </w:p>
        </w:tc>
      </w:tr>
      <w:tr w:rsidR="004D5A11" w14:paraId="4C978D3E" w14:textId="77777777" w:rsidTr="00123BEA">
        <w:trPr>
          <w:gridAfter w:val="1"/>
          <w:wAfter w:w="29" w:type="dxa"/>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Deenergisation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123BEA">
        <w:trPr>
          <w:gridAfter w:val="1"/>
          <w:wAfter w:w="29" w:type="dxa"/>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123BEA">
        <w:trPr>
          <w:gridAfter w:val="1"/>
          <w:wAfter w:w="29" w:type="dxa"/>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123BEA">
        <w:trPr>
          <w:gridAfter w:val="1"/>
          <w:wAfter w:w="29" w:type="dxa"/>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w:t>
            </w:r>
            <w:proofErr w:type="gramStart"/>
            <w:r>
              <w:rPr>
                <w:rFonts w:ascii="Arial" w:hAnsi="Arial" w:cs="Arial"/>
              </w:rPr>
              <w:t>a  result</w:t>
            </w:r>
            <w:proofErr w:type="gramEnd"/>
            <w:r>
              <w:rPr>
                <w:rFonts w:ascii="Arial" w:hAnsi="Arial" w:cs="Arial"/>
              </w:rPr>
              <w:t xml:space="preserve"> of weather variation </w:t>
            </w:r>
            <w:proofErr w:type="gramStart"/>
            <w:r>
              <w:rPr>
                <w:rFonts w:ascii="Arial" w:hAnsi="Arial" w:cs="Arial"/>
              </w:rPr>
              <w:t>alone;</w:t>
            </w:r>
            <w:proofErr w:type="gramEnd"/>
            <w:r>
              <w:rPr>
                <w:rFonts w:ascii="Arial" w:hAnsi="Arial" w:cs="Arial"/>
              </w:rPr>
              <w:t xml:space="preserve"> </w:t>
            </w:r>
          </w:p>
        </w:tc>
      </w:tr>
      <w:tr w:rsidR="004D5A11" w14:paraId="1F2EC405" w14:textId="77777777" w:rsidTr="00123BEA">
        <w:trPr>
          <w:gridAfter w:val="1"/>
          <w:wAfter w:w="29" w:type="dxa"/>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123BEA">
        <w:trPr>
          <w:gridAfter w:val="1"/>
          <w:wAfter w:w="29" w:type="dxa"/>
          <w:trHeight w:val="85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123BEA">
        <w:trPr>
          <w:gridAfter w:val="1"/>
          <w:wAfter w:w="29" w:type="dxa"/>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123BEA">
        <w:trPr>
          <w:gridAfter w:val="1"/>
          <w:wAfter w:w="29" w:type="dxa"/>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w:t>
            </w:r>
            <w:proofErr w:type="gramStart"/>
            <w:r w:rsidRPr="5659255A">
              <w:rPr>
                <w:rFonts w:ascii="Arial" w:hAnsi="Arial" w:cs="Arial"/>
              </w:rPr>
              <w:t xml:space="preserve">the  </w:t>
            </w:r>
            <w:r w:rsidR="003107D6" w:rsidRPr="5659255A">
              <w:rPr>
                <w:rFonts w:ascii="Arial" w:hAnsi="Arial" w:cs="Arial"/>
                <w:b/>
                <w:bCs/>
              </w:rPr>
              <w:t>ESO</w:t>
            </w:r>
            <w:proofErr w:type="gramEnd"/>
            <w:r w:rsidRPr="5659255A">
              <w:rPr>
                <w:rFonts w:ascii="Arial" w:hAnsi="Arial" w:cs="Arial"/>
                <w:b/>
                <w:bCs/>
              </w:rPr>
              <w:t xml:space="preserve"> Licence</w:t>
            </w:r>
            <w:r w:rsidRPr="5659255A">
              <w:rPr>
                <w:rFonts w:ascii="Arial" w:hAnsi="Arial" w:cs="Arial"/>
              </w:rPr>
              <w:t>;</w:t>
            </w:r>
          </w:p>
        </w:tc>
      </w:tr>
      <w:tr w:rsidR="00675648" w14:paraId="3FDE5272" w14:textId="77777777" w:rsidTr="00123BEA">
        <w:trPr>
          <w:gridAfter w:val="1"/>
          <w:wAfter w:w="29" w:type="dxa"/>
          <w:ins w:id="8" w:author="Chris Warburton (NESO)" w:date="2025-06-03T12:17:00Z"/>
        </w:trPr>
        <w:tc>
          <w:tcPr>
            <w:tcW w:w="2695" w:type="dxa"/>
          </w:tcPr>
          <w:p w14:paraId="19DB17BC" w14:textId="35EE802B" w:rsidR="00675648" w:rsidRDefault="00675648" w:rsidP="00675648">
            <w:pPr>
              <w:pStyle w:val="clauseindent"/>
              <w:ind w:left="0"/>
              <w:rPr>
                <w:ins w:id="9" w:author="Chris Warburton (NESO)" w:date="2025-06-03T12:17:00Z" w16du:dateUtc="2025-06-03T11:17:00Z"/>
                <w:rFonts w:ascii="Arial" w:hAnsi="Arial" w:cs="Arial"/>
              </w:rPr>
            </w:pPr>
            <w:ins w:id="10" w:author="Chris Warburton (NESO)" w:date="2025-06-03T12:17:00Z" w16du:dateUtc="2025-06-03T11:17:00Z">
              <w:r w:rsidRPr="00F67868">
                <w:rPr>
                  <w:rFonts w:ascii="Arial" w:hAnsi="Arial" w:cs="Arial"/>
                  <w:szCs w:val="22"/>
                </w:rPr>
                <w:t>"</w:t>
              </w:r>
              <w:r w:rsidRPr="00F67868">
                <w:rPr>
                  <w:rFonts w:ascii="Arial" w:hAnsi="Arial" w:cs="Arial"/>
                  <w:b/>
                  <w:szCs w:val="22"/>
                </w:rPr>
                <w:t>Applicable PCF"</w:t>
              </w:r>
            </w:ins>
          </w:p>
        </w:tc>
        <w:tc>
          <w:tcPr>
            <w:tcW w:w="7625" w:type="dxa"/>
          </w:tcPr>
          <w:p w14:paraId="052A3921" w14:textId="19B7CAB7" w:rsidR="00675648" w:rsidRPr="5659255A" w:rsidRDefault="00675648" w:rsidP="00675648">
            <w:pPr>
              <w:pStyle w:val="clauseindent"/>
              <w:ind w:left="0"/>
              <w:jc w:val="both"/>
              <w:rPr>
                <w:ins w:id="11" w:author="Chris Warburton (NESO)" w:date="2025-06-03T12:17:00Z" w16du:dateUtc="2025-06-03T11:17:00Z"/>
                <w:rFonts w:ascii="Arial" w:hAnsi="Arial" w:cs="Arial"/>
              </w:rPr>
            </w:pPr>
            <w:ins w:id="12" w:author="Chris Warburton (NESO)" w:date="2025-06-03T12:17:00Z" w16du:dateUtc="2025-06-03T11:17:00Z">
              <w:r w:rsidRPr="00F67868">
                <w:rPr>
                  <w:rFonts w:ascii="Arial" w:hAnsi="Arial" w:cs="Arial"/>
                  <w:szCs w:val="22"/>
                </w:rPr>
                <w:t xml:space="preserve">the amount calculated in accordance with Paragraphs 4.3 to </w:t>
              </w:r>
              <w:r w:rsidRPr="001F3F64">
                <w:rPr>
                  <w:rFonts w:ascii="Arial" w:hAnsi="Arial" w:cs="Arial"/>
                  <w:szCs w:val="22"/>
                </w:rPr>
                <w:t>4.6</w:t>
              </w:r>
              <w:r w:rsidRPr="00F67868">
                <w:rPr>
                  <w:rFonts w:ascii="Arial" w:hAnsi="Arial" w:cs="Arial"/>
                  <w:szCs w:val="22"/>
                </w:rPr>
                <w:t xml:space="preserve"> of Part Five of the </w:t>
              </w:r>
              <w:r w:rsidRPr="00F67868">
                <w:rPr>
                  <w:rFonts w:ascii="Arial" w:hAnsi="Arial" w:cs="Arial"/>
                  <w:b/>
                  <w:bCs/>
                  <w:szCs w:val="22"/>
                </w:rPr>
                <w:t>User Commitment Methodology</w:t>
              </w:r>
              <w:r w:rsidRPr="00F67868">
                <w:rPr>
                  <w:rFonts w:ascii="Arial" w:hAnsi="Arial" w:cs="Arial"/>
                  <w:szCs w:val="22"/>
                </w:rPr>
                <w:t>;</w:t>
              </w:r>
            </w:ins>
          </w:p>
        </w:tc>
      </w:tr>
      <w:tr w:rsidR="004D5A11" w14:paraId="179D6FB0" w14:textId="77777777" w:rsidTr="00123BEA">
        <w:trPr>
          <w:gridAfter w:val="1"/>
          <w:wAfter w:w="29" w:type="dxa"/>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13" w:name="_BPDCD_7"/>
            <w:r w:rsidRPr="5659255A">
              <w:rPr>
                <w:rFonts w:ascii="Arial" w:hAnsi="Arial" w:cs="Arial"/>
              </w:rPr>
              <w:t xml:space="preserve">the </w:t>
            </w:r>
            <w:bookmarkEnd w:id="13"/>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w:t>
            </w:r>
            <w:proofErr w:type="gramStart"/>
            <w:r w:rsidRPr="5659255A">
              <w:rPr>
                <w:rFonts w:ascii="Arial" w:hAnsi="Arial" w:cs="Arial"/>
              </w:rPr>
              <w:t xml:space="preserve">the </w:t>
            </w:r>
            <w:r w:rsidR="4E4D145C" w:rsidRPr="5659255A">
              <w:rPr>
                <w:rFonts w:ascii="Arial" w:hAnsi="Arial" w:cs="Arial"/>
              </w:rPr>
              <w:t xml:space="preserve"> </w:t>
            </w:r>
            <w:r w:rsidR="00B773A2" w:rsidRPr="00B773A2">
              <w:rPr>
                <w:rFonts w:ascii="Arial" w:hAnsi="Arial" w:cs="Arial"/>
                <w:b/>
                <w:bCs/>
              </w:rPr>
              <w:t>Electricity</w:t>
            </w:r>
            <w:proofErr w:type="gramEnd"/>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123BEA">
        <w:trPr>
          <w:gridAfter w:val="1"/>
          <w:wAfter w:w="29" w:type="dxa"/>
        </w:trPr>
        <w:tc>
          <w:tcPr>
            <w:tcW w:w="2695"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7625" w:type="dxa"/>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14" w:name="_BPDCI_9"/>
            <w:r w:rsidRPr="00DE41AF">
              <w:rPr>
                <w:rFonts w:ascii="Arial" w:hAnsi="Arial" w:cs="Arial"/>
              </w:rPr>
              <w:t>;</w:t>
            </w:r>
            <w:bookmarkEnd w:id="14"/>
          </w:p>
        </w:tc>
      </w:tr>
      <w:tr w:rsidR="004D5A11" w14:paraId="1BF1CB69" w14:textId="77777777" w:rsidTr="00123BEA">
        <w:trPr>
          <w:gridAfter w:val="1"/>
          <w:wAfter w:w="29" w:type="dxa"/>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15" w:name="_BPDCD_10"/>
            <w:r w:rsidRPr="00DE41AF">
              <w:rPr>
                <w:rFonts w:ascii="Arial Bold" w:hAnsi="Arial Bold" w:cs="Arial"/>
                <w:b/>
                <w:bCs/>
              </w:rPr>
              <w:t>The Company</w:t>
            </w:r>
            <w:r w:rsidRPr="00DE41AF">
              <w:rPr>
                <w:rFonts w:ascii="Arial Bold" w:hAnsi="Arial Bold" w:cs="Arial"/>
              </w:rPr>
              <w:t xml:space="preserve"> </w:t>
            </w:r>
            <w:bookmarkEnd w:id="15"/>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6" w:name="_BPDCD_11"/>
            <w:r w:rsidRPr="00DE41AF">
              <w:rPr>
                <w:rFonts w:ascii="Arial Bold" w:hAnsi="Arial Bold" w:cs="Arial"/>
                <w:b/>
                <w:bCs/>
              </w:rPr>
              <w:t xml:space="preserve">The Company </w:t>
            </w:r>
            <w:bookmarkEnd w:id="16"/>
            <w:r>
              <w:rPr>
                <w:rFonts w:ascii="Arial" w:hAnsi="Arial" w:cs="Arial"/>
                <w:b/>
                <w:bCs/>
              </w:rPr>
              <w:t>Website</w:t>
            </w:r>
            <w:r>
              <w:rPr>
                <w:rFonts w:ascii="Arial" w:hAnsi="Arial" w:cs="Arial"/>
              </w:rPr>
              <w:t>;</w:t>
            </w:r>
          </w:p>
        </w:tc>
      </w:tr>
      <w:tr w:rsidR="004D5A11" w14:paraId="7C5DF80F" w14:textId="77777777" w:rsidTr="00123BEA">
        <w:trPr>
          <w:gridAfter w:val="1"/>
          <w:wAfter w:w="29" w:type="dxa"/>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123BEA">
        <w:trPr>
          <w:gridAfter w:val="1"/>
          <w:wAfter w:w="29" w:type="dxa"/>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123BEA">
        <w:trPr>
          <w:gridAfter w:val="1"/>
          <w:wAfter w:w="29" w:type="dxa"/>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123BEA">
        <w:trPr>
          <w:gridAfter w:val="1"/>
          <w:wAfter w:w="29" w:type="dxa"/>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123BEA">
        <w:trPr>
          <w:gridAfter w:val="1"/>
          <w:wAfter w:w="29" w:type="dxa"/>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123BEA">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123BEA">
        <w:trPr>
          <w:gridAfter w:val="1"/>
          <w:wAfter w:w="29" w:type="dxa"/>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proofErr w:type="gramStart"/>
            <w:r w:rsidRPr="009625ED">
              <w:rPr>
                <w:rFonts w:ascii="Arial" w:hAnsi="Arial" w:cs="Arial"/>
                <w:szCs w:val="22"/>
                <w:lang w:eastAsia="en-GB"/>
              </w:rPr>
              <w:t>as a consequence of</w:t>
            </w:r>
            <w:proofErr w:type="gramEnd"/>
            <w:r w:rsidRPr="009625ED">
              <w:rPr>
                <w:rFonts w:ascii="Arial" w:hAnsi="Arial" w:cs="Arial"/>
                <w:szCs w:val="22"/>
                <w:lang w:eastAsia="en-GB"/>
              </w:rPr>
              <w:t xml:space="preserve">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123BEA">
        <w:trPr>
          <w:gridAfter w:val="1"/>
          <w:wAfter w:w="29" w:type="dxa"/>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123BEA">
        <w:trPr>
          <w:gridAfter w:val="1"/>
          <w:wAfter w:w="29" w:type="dxa"/>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 xml:space="preserve">MITS </w:t>
            </w:r>
            <w:proofErr w:type="gramStart"/>
            <w:r w:rsidRPr="00204577">
              <w:rPr>
                <w:rFonts w:ascii="Arial" w:hAnsi="Arial" w:cs="Arial"/>
                <w:b/>
                <w:szCs w:val="22"/>
              </w:rPr>
              <w:t>Node</w:t>
            </w:r>
            <w:r w:rsidR="00B57FD0">
              <w:rPr>
                <w:rFonts w:ascii="Arial" w:hAnsi="Arial" w:cs="Arial"/>
                <w:b/>
                <w:szCs w:val="22"/>
              </w:rPr>
              <w:t>;</w:t>
            </w:r>
            <w:proofErr w:type="gramEnd"/>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 xml:space="preserve">Construction </w:t>
            </w:r>
            <w:proofErr w:type="gramStart"/>
            <w:r w:rsidRPr="00204577">
              <w:rPr>
                <w:rFonts w:ascii="Arial" w:hAnsi="Arial" w:cs="Arial"/>
                <w:b/>
                <w:bCs/>
                <w:szCs w:val="22"/>
              </w:rPr>
              <w:t>Agreement</w:t>
            </w:r>
            <w:r w:rsidRPr="00204577">
              <w:rPr>
                <w:rFonts w:ascii="Arial" w:hAnsi="Arial" w:cs="Arial"/>
                <w:szCs w:val="22"/>
              </w:rPr>
              <w:t>;</w:t>
            </w:r>
            <w:proofErr w:type="gramEnd"/>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123BEA">
        <w:trPr>
          <w:gridAfter w:val="1"/>
          <w:wAfter w:w="29" w:type="dxa"/>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123BEA">
        <w:trPr>
          <w:gridAfter w:val="1"/>
          <w:wAfter w:w="29" w:type="dxa"/>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123BEA">
        <w:trPr>
          <w:gridAfter w:val="1"/>
          <w:wAfter w:w="29" w:type="dxa"/>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123BEA">
        <w:trPr>
          <w:gridAfter w:val="1"/>
          <w:wAfter w:w="29" w:type="dxa"/>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123BEA">
        <w:trPr>
          <w:gridAfter w:val="1"/>
          <w:wAfter w:w="29" w:type="dxa"/>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7" w:name="_BPDCD_13"/>
            <w:r w:rsidRPr="00DE41AF">
              <w:rPr>
                <w:rFonts w:ascii="Arial Bold" w:hAnsi="Arial Bold" w:cs="Arial"/>
                <w:b/>
                <w:lang w:val="en-US"/>
              </w:rPr>
              <w:t>The Company</w:t>
            </w:r>
            <w:r w:rsidRPr="00DE41AF">
              <w:rPr>
                <w:rFonts w:ascii="Arial Bold" w:hAnsi="Arial Bold" w:cs="Arial"/>
                <w:lang w:val="en-US"/>
              </w:rPr>
              <w:t xml:space="preserve"> </w:t>
            </w:r>
            <w:bookmarkEnd w:id="17"/>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8" w:name="_BPDCD_14"/>
            <w:r w:rsidRPr="00DE41AF">
              <w:rPr>
                <w:rFonts w:ascii="Arial" w:hAnsi="Arial" w:cs="Arial"/>
                <w:lang w:val="en-US"/>
              </w:rPr>
              <w:t>;</w:t>
            </w:r>
            <w:bookmarkEnd w:id="18"/>
          </w:p>
        </w:tc>
      </w:tr>
      <w:tr w:rsidR="004D5A11" w14:paraId="33D9BCB0" w14:textId="77777777" w:rsidTr="00123BEA">
        <w:trPr>
          <w:gridAfter w:val="1"/>
          <w:wAfter w:w="29" w:type="dxa"/>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123BEA">
        <w:trPr>
          <w:gridAfter w:val="1"/>
          <w:wAfter w:w="29" w:type="dxa"/>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123BEA">
        <w:trPr>
          <w:gridAfter w:val="1"/>
          <w:wAfter w:w="29" w:type="dxa"/>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123BEA">
        <w:trPr>
          <w:gridAfter w:val="1"/>
          <w:wAfter w:w="29" w:type="dxa"/>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123BEA">
        <w:trPr>
          <w:gridAfter w:val="1"/>
          <w:wAfter w:w="29" w:type="dxa"/>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123BEA">
        <w:trPr>
          <w:gridAfter w:val="1"/>
          <w:wAfter w:w="29" w:type="dxa"/>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123BEA">
        <w:trPr>
          <w:gridAfter w:val="1"/>
          <w:wAfter w:w="29" w:type="dxa"/>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123BEA">
        <w:trPr>
          <w:gridAfter w:val="1"/>
          <w:wAfter w:w="29" w:type="dxa"/>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123BEA">
        <w:trPr>
          <w:gridAfter w:val="1"/>
          <w:wAfter w:w="29" w:type="dxa"/>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123BEA">
        <w:trPr>
          <w:gridAfter w:val="1"/>
          <w:wAfter w:w="29" w:type="dxa"/>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19" w:name="_BPDCD_15"/>
            <w:r w:rsidRPr="00DE41AF">
              <w:rPr>
                <w:rFonts w:ascii="Arial" w:hAnsi="Arial" w:cs="Arial"/>
              </w:rPr>
              <w:t>;</w:t>
            </w:r>
            <w:bookmarkEnd w:id="19"/>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00123BEA">
        <w:trPr>
          <w:gridAfter w:val="1"/>
          <w:wAfter w:w="29" w:type="dxa"/>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shd w:val="clear" w:color="auto" w:fill="auto"/>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123BEA">
        <w:trPr>
          <w:gridAfter w:val="1"/>
          <w:wAfter w:w="29" w:type="dxa"/>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123BEA">
        <w:trPr>
          <w:gridAfter w:val="1"/>
          <w:wAfter w:w="29" w:type="dxa"/>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7625" w:type="dxa"/>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123BEA">
        <w:trPr>
          <w:gridAfter w:val="1"/>
          <w:wAfter w:w="29" w:type="dxa"/>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shd w:val="clear" w:color="auto" w:fill="auto"/>
          </w:tcPr>
          <w:p w14:paraId="3CDC25C4" w14:textId="2F98F519" w:rsidR="004D5A11" w:rsidRPr="00CC1A3E" w:rsidRDefault="004D5A11">
            <w:pPr>
              <w:pStyle w:val="clauseindent"/>
              <w:ind w:left="0"/>
              <w:jc w:val="both"/>
              <w:rPr>
                <w:rFonts w:ascii="Arial" w:hAnsi="Arial" w:cs="Arial"/>
                <w:b/>
              </w:rPr>
            </w:pPr>
            <w:bookmarkStart w:id="20" w:name="_BPDCD_16"/>
            <w:r w:rsidRPr="00DE41AF">
              <w:rPr>
                <w:rFonts w:ascii="Arial" w:hAnsi="Arial" w:cs="Arial"/>
              </w:rPr>
              <w:t xml:space="preserve">the </w:t>
            </w:r>
            <w:bookmarkEnd w:id="20"/>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123BEA">
        <w:trPr>
          <w:gridAfter w:val="1"/>
          <w:wAfter w:w="29" w:type="dxa"/>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123BEA">
        <w:trPr>
          <w:gridAfter w:val="1"/>
          <w:wAfter w:w="29" w:type="dxa"/>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123BEA">
        <w:trPr>
          <w:gridAfter w:val="1"/>
          <w:wAfter w:w="29" w:type="dxa"/>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123BEA">
        <w:trPr>
          <w:gridAfter w:val="1"/>
          <w:wAfter w:w="29" w:type="dxa"/>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123BEA">
        <w:trPr>
          <w:gridAfter w:val="1"/>
          <w:wAfter w:w="29" w:type="dxa"/>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123BEA">
        <w:trPr>
          <w:gridAfter w:val="1"/>
          <w:wAfter w:w="29" w:type="dxa"/>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123BEA">
        <w:trPr>
          <w:gridAfter w:val="1"/>
          <w:wAfter w:w="29" w:type="dxa"/>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123BEA">
        <w:trPr>
          <w:gridAfter w:val="1"/>
          <w:wAfter w:w="29" w:type="dxa"/>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123BEA">
        <w:trPr>
          <w:gridAfter w:val="1"/>
          <w:wAfter w:w="29" w:type="dxa"/>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123BEA">
        <w:trPr>
          <w:gridAfter w:val="1"/>
          <w:wAfter w:w="29" w:type="dxa"/>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gramStart"/>
            <w:r>
              <w:rPr>
                <w:rFonts w:ascii="Arial" w:hAnsi="Arial" w:cs="Arial"/>
                <w:b/>
                <w:bCs/>
              </w:rPr>
              <w:t>exemptable</w:t>
            </w:r>
            <w:proofErr w:type="gramEnd"/>
            <w:r>
              <w:rPr>
                <w:rFonts w:ascii="Arial" w:hAnsi="Arial" w:cs="Arial"/>
                <w:b/>
                <w:bCs/>
              </w:rPr>
              <w:t xml:space="preserve"> Large power station Agreement" or "BELLA"</w:t>
            </w:r>
          </w:p>
        </w:tc>
        <w:tc>
          <w:tcPr>
            <w:tcW w:w="7625" w:type="dxa"/>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123BEA">
        <w:trPr>
          <w:gridAfter w:val="1"/>
          <w:wAfter w:w="29" w:type="dxa"/>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123BEA">
        <w:trPr>
          <w:gridAfter w:val="1"/>
          <w:wAfter w:w="29" w:type="dxa"/>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7625" w:type="dxa"/>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123BEA">
        <w:trPr>
          <w:gridAfter w:val="1"/>
          <w:wAfter w:w="29" w:type="dxa"/>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123BEA">
        <w:trPr>
          <w:gridAfter w:val="1"/>
          <w:wAfter w:w="29" w:type="dxa"/>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123BEA">
        <w:trPr>
          <w:gridAfter w:val="1"/>
          <w:wAfter w:w="29" w:type="dxa"/>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123BEA">
        <w:trPr>
          <w:gridAfter w:val="1"/>
          <w:wAfter w:w="29" w:type="dxa"/>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123BEA">
        <w:trPr>
          <w:gridAfter w:val="1"/>
          <w:wAfter w:w="29" w:type="dxa"/>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xml:space="preserve">, Scottish Hydro Electric plc, and Scottish Power </w:t>
            </w:r>
            <w:proofErr w:type="gramStart"/>
            <w:r>
              <w:rPr>
                <w:rFonts w:ascii="Arial" w:hAnsi="Arial" w:cs="Arial"/>
              </w:rPr>
              <w:t>plc;</w:t>
            </w:r>
            <w:proofErr w:type="gramEnd"/>
          </w:p>
        </w:tc>
      </w:tr>
      <w:tr w:rsidR="004D5A11" w14:paraId="3E8B6CEF" w14:textId="77777777" w:rsidTr="00123BEA">
        <w:trPr>
          <w:gridAfter w:val="1"/>
          <w:wAfter w:w="29" w:type="dxa"/>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123BEA">
        <w:trPr>
          <w:gridAfter w:val="1"/>
          <w:wAfter w:w="29" w:type="dxa"/>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123BEA">
        <w:trPr>
          <w:gridAfter w:val="1"/>
          <w:wAfter w:w="29" w:type="dxa"/>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123BEA">
        <w:trPr>
          <w:gridAfter w:val="1"/>
          <w:wAfter w:w="29" w:type="dxa"/>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123BEA">
        <w:trPr>
          <w:gridAfter w:val="1"/>
          <w:wAfter w:w="29" w:type="dxa"/>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123BEA">
        <w:trPr>
          <w:gridAfter w:val="1"/>
          <w:wAfter w:w="29" w:type="dxa"/>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xml:space="preserve">" shall be </w:t>
            </w:r>
            <w:proofErr w:type="gramStart"/>
            <w:r>
              <w:rPr>
                <w:rFonts w:ascii="Arial" w:hAnsi="Arial" w:cs="Arial"/>
              </w:rPr>
              <w:t>construed accordingly;</w:t>
            </w:r>
            <w:proofErr w:type="gramEnd"/>
          </w:p>
        </w:tc>
      </w:tr>
      <w:tr w:rsidR="004D5A11" w:rsidRPr="0000119F" w14:paraId="09DBC4CD"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 xml:space="preserve">User Commitment </w:t>
            </w:r>
            <w:proofErr w:type="gramStart"/>
            <w:r w:rsidRPr="0000119F">
              <w:rPr>
                <w:rFonts w:ascii="Arial" w:hAnsi="Arial" w:cs="Arial"/>
                <w:b/>
              </w:rPr>
              <w:t>Methodology</w:t>
            </w:r>
            <w:r w:rsidRPr="0000119F">
              <w:rPr>
                <w:rFonts w:ascii="Arial" w:hAnsi="Arial" w:cs="Arial"/>
              </w:rPr>
              <w:t>;</w:t>
            </w:r>
            <w:proofErr w:type="gramEnd"/>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 xml:space="preserve">User Commitment </w:t>
            </w:r>
            <w:proofErr w:type="gramStart"/>
            <w:r w:rsidRPr="00CC1E0D">
              <w:rPr>
                <w:rFonts w:ascii="Arial" w:hAnsi="Arial" w:cs="Arial"/>
                <w:b/>
                <w:szCs w:val="22"/>
              </w:rPr>
              <w:t>Methodology</w:t>
            </w:r>
            <w:r>
              <w:rPr>
                <w:rFonts w:ascii="Arial" w:hAnsi="Arial" w:cs="Arial"/>
                <w:szCs w:val="22"/>
              </w:rPr>
              <w:t>;</w:t>
            </w:r>
            <w:proofErr w:type="gramEnd"/>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proofErr w:type="gramStart"/>
            <w:r w:rsidRPr="0000119F">
              <w:rPr>
                <w:rFonts w:ascii="Arial" w:hAnsi="Arial" w:cs="Arial"/>
                <w:b/>
              </w:rPr>
              <w:t>Methodology</w:t>
            </w:r>
            <w:r w:rsidRPr="0000119F">
              <w:rPr>
                <w:rFonts w:ascii="Arial" w:hAnsi="Arial" w:cs="Arial"/>
              </w:rPr>
              <w:t>;</w:t>
            </w:r>
            <w:proofErr w:type="gramEnd"/>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Borders>
              <w:top w:val="nil"/>
              <w:left w:val="nil"/>
              <w:bottom w:val="nil"/>
              <w:right w:val="nil"/>
            </w:tcBorders>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proofErr w:type="gramStart"/>
            <w:r w:rsidRPr="00F96CF5">
              <w:rPr>
                <w:rFonts w:ascii="Arial" w:hAnsi="Arial" w:cs="Arial"/>
                <w:b/>
                <w:szCs w:val="22"/>
              </w:rPr>
              <w:t>CUSC</w:t>
            </w:r>
            <w:r w:rsidRPr="00F96CF5">
              <w:rPr>
                <w:rFonts w:ascii="Arial" w:hAnsi="Arial" w:cs="Arial"/>
                <w:szCs w:val="22"/>
              </w:rPr>
              <w:t>;</w:t>
            </w:r>
            <w:proofErr w:type="gramEnd"/>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Borders>
              <w:top w:val="nil"/>
              <w:left w:val="nil"/>
              <w:bottom w:val="nil"/>
              <w:right w:val="nil"/>
            </w:tcBorders>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proofErr w:type="gramStart"/>
            <w:r w:rsidRPr="00F96CF5">
              <w:rPr>
                <w:rFonts w:ascii="Arial" w:hAnsi="Arial" w:cs="Arial"/>
                <w:b/>
                <w:bCs/>
                <w:szCs w:val="22"/>
                <w:lang w:eastAsia="en-GB"/>
              </w:rPr>
              <w:t>User</w:t>
            </w:r>
            <w:r w:rsidRPr="00F96CF5">
              <w:rPr>
                <w:rFonts w:ascii="Arial" w:hAnsi="Arial" w:cs="Arial"/>
                <w:szCs w:val="22"/>
                <w:lang w:eastAsia="en-GB"/>
              </w:rPr>
              <w:t>;</w:t>
            </w:r>
            <w:proofErr w:type="gramEnd"/>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65C97AF6" w14:textId="77777777" w:rsidR="004D5A11" w:rsidRPr="0000119F" w:rsidRDefault="004D5A11" w:rsidP="00B739A8">
            <w:pPr>
              <w:jc w:val="both"/>
              <w:rPr>
                <w:rFonts w:ascii="Arial" w:hAnsi="Arial" w:cs="Arial"/>
                <w:szCs w:val="22"/>
              </w:rPr>
            </w:pPr>
          </w:p>
        </w:tc>
      </w:tr>
      <w:tr w:rsidR="004D5A11" w14:paraId="2C55E8F9" w14:textId="77777777" w:rsidTr="00123BEA">
        <w:trPr>
          <w:gridAfter w:val="1"/>
          <w:wAfter w:w="29" w:type="dxa"/>
        </w:trPr>
        <w:tc>
          <w:tcPr>
            <w:tcW w:w="2695" w:type="dxa"/>
          </w:tcPr>
          <w:p w14:paraId="126AD00F" w14:textId="41AD2096" w:rsidR="004D5A11" w:rsidRPr="008654EE" w:rsidRDefault="004D5A11">
            <w:pPr>
              <w:spacing w:after="120" w:line="360" w:lineRule="auto"/>
              <w:rPr>
                <w:rFonts w:ascii="Arial Bold" w:hAnsi="Arial Bold" w:cs="Arial"/>
                <w:b/>
              </w:rPr>
            </w:pPr>
            <w:bookmarkStart w:id="21" w:name="_BPDCI_20"/>
            <w:r w:rsidRPr="008654EE">
              <w:rPr>
                <w:rFonts w:ascii="Arial Bold" w:hAnsi="Arial Bold" w:cs="Arial"/>
                <w:b/>
                <w:bCs/>
              </w:rPr>
              <w:t>"</w:t>
            </w:r>
            <w:bookmarkEnd w:id="21"/>
            <w:r w:rsidRPr="008654EE">
              <w:rPr>
                <w:rFonts w:ascii="Arial Bold" w:hAnsi="Arial Bold" w:cs="Arial"/>
                <w:b/>
              </w:rPr>
              <w:t>CAP 179 Implementation Date</w:t>
            </w:r>
            <w:bookmarkStart w:id="22" w:name="_BPDCD_21"/>
            <w:r w:rsidRPr="008654EE">
              <w:rPr>
                <w:rFonts w:ascii="Arial Bold" w:hAnsi="Arial Bold" w:cs="Arial"/>
                <w:b/>
                <w:bCs/>
              </w:rPr>
              <w:t>"</w:t>
            </w:r>
            <w:r w:rsidRPr="008654EE">
              <w:rPr>
                <w:rFonts w:ascii="Arial Bold" w:hAnsi="Arial Bold" w:cs="Arial"/>
                <w:b/>
              </w:rPr>
              <w:t xml:space="preserve"> </w:t>
            </w:r>
            <w:bookmarkEnd w:id="22"/>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123BEA">
        <w:trPr>
          <w:gridAfter w:val="1"/>
          <w:wAfter w:w="29" w:type="dxa"/>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123BEA">
        <w:trPr>
          <w:gridAfter w:val="1"/>
          <w:wAfter w:w="29" w:type="dxa"/>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123BEA">
        <w:trPr>
          <w:gridAfter w:val="1"/>
          <w:wAfter w:w="29" w:type="dxa"/>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123BEA">
        <w:trPr>
          <w:gridAfter w:val="1"/>
          <w:wAfter w:w="29" w:type="dxa"/>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23" w:name="_DV_C120"/>
            <w:r>
              <w:rPr>
                <w:rStyle w:val="DeltaViewInsertion"/>
                <w:rFonts w:ascii="Arial" w:hAnsi="Arial" w:cs="Arial"/>
                <w:b/>
                <w:bCs/>
                <w:color w:val="000000"/>
                <w:w w:val="0"/>
                <w:u w:val="none"/>
              </w:rPr>
              <w:t>"Category 1 Intertripping Scheme"</w:t>
            </w:r>
            <w:bookmarkEnd w:id="23"/>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24"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24"/>
          </w:p>
        </w:tc>
      </w:tr>
      <w:tr w:rsidR="004D5A11" w14:paraId="4A0AC05B" w14:textId="77777777" w:rsidTr="00123BEA">
        <w:trPr>
          <w:gridAfter w:val="1"/>
          <w:wAfter w:w="29" w:type="dxa"/>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25" w:name="_DV_C122"/>
            <w:r>
              <w:rPr>
                <w:rStyle w:val="DeltaViewInsertion"/>
                <w:rFonts w:ascii="Arial" w:hAnsi="Arial" w:cs="Arial"/>
                <w:b/>
                <w:bCs/>
                <w:color w:val="000000"/>
                <w:w w:val="0"/>
                <w:u w:val="none"/>
              </w:rPr>
              <w:t>"Category 2 Intertripping Scheme"</w:t>
            </w:r>
            <w:bookmarkEnd w:id="25"/>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123BEA">
        <w:trPr>
          <w:gridAfter w:val="1"/>
          <w:wAfter w:w="29" w:type="dxa"/>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26" w:name="_DV_C127"/>
            <w:r>
              <w:rPr>
                <w:rStyle w:val="DeltaViewInsertion"/>
                <w:rFonts w:ascii="Arial" w:hAnsi="Arial" w:cs="Arial"/>
                <w:b/>
                <w:bCs/>
                <w:color w:val="000000"/>
                <w:w w:val="0"/>
                <w:u w:val="none"/>
              </w:rPr>
              <w:t>"Category 3 Intertripping Scheme"</w:t>
            </w:r>
            <w:bookmarkEnd w:id="26"/>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123BEA">
        <w:trPr>
          <w:gridAfter w:val="1"/>
          <w:wAfter w:w="29" w:type="dxa"/>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27" w:name="_DV_C129"/>
            <w:r>
              <w:rPr>
                <w:rStyle w:val="DeltaViewInsertion"/>
                <w:rFonts w:ascii="Arial" w:hAnsi="Arial" w:cs="Arial"/>
                <w:b/>
                <w:bCs/>
                <w:color w:val="000000"/>
                <w:w w:val="0"/>
                <w:u w:val="none"/>
              </w:rPr>
              <w:t>"Category 4 Intertripping Scheme"</w:t>
            </w:r>
            <w:bookmarkEnd w:id="27"/>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123BEA">
        <w:trPr>
          <w:gridAfter w:val="1"/>
          <w:wAfter w:w="29" w:type="dxa"/>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123BEA">
        <w:trPr>
          <w:gridAfter w:val="1"/>
          <w:wAfter w:w="29" w:type="dxa"/>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123BEA">
        <w:trPr>
          <w:gridAfter w:val="1"/>
          <w:wAfter w:w="29" w:type="dxa"/>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123BEA">
        <w:trPr>
          <w:gridAfter w:val="1"/>
          <w:wAfter w:w="29" w:type="dxa"/>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123BEA">
        <w:trPr>
          <w:gridAfter w:val="1"/>
          <w:wAfter w:w="29" w:type="dxa"/>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123BEA">
        <w:trPr>
          <w:gridAfter w:val="1"/>
          <w:wAfter w:w="29" w:type="dxa"/>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123BEA">
        <w:trPr>
          <w:gridAfter w:val="1"/>
          <w:wAfter w:w="29" w:type="dxa"/>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123BEA">
        <w:trPr>
          <w:gridAfter w:val="1"/>
          <w:wAfter w:w="29" w:type="dxa"/>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123BEA">
        <w:trPr>
          <w:gridAfter w:val="1"/>
          <w:wAfter w:w="29" w:type="dxa"/>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123BEA">
        <w:trPr>
          <w:gridAfter w:val="1"/>
          <w:wAfter w:w="29" w:type="dxa"/>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123BEA">
        <w:trPr>
          <w:gridAfter w:val="1"/>
          <w:wAfter w:w="29" w:type="dxa"/>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123BEA">
        <w:trPr>
          <w:gridAfter w:val="1"/>
          <w:wAfter w:w="29" w:type="dxa"/>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123BEA">
        <w:trPr>
          <w:gridAfter w:val="1"/>
          <w:wAfter w:w="29" w:type="dxa"/>
        </w:trPr>
        <w:tc>
          <w:tcPr>
            <w:tcW w:w="2695" w:type="dxa"/>
          </w:tcPr>
          <w:p w14:paraId="32BE21B8" w14:textId="2A7BADE6" w:rsidR="004D5A11" w:rsidRDefault="004D5A11">
            <w:pPr>
              <w:rPr>
                <w:rFonts w:ascii="Arial" w:hAnsi="Arial" w:cs="Arial"/>
                <w:b/>
              </w:rPr>
            </w:pPr>
            <w:bookmarkStart w:id="28" w:name="_DV_C131"/>
            <w:r>
              <w:rPr>
                <w:rFonts w:ascii="Arial" w:hAnsi="Arial" w:cs="Arial"/>
                <w:b/>
              </w:rPr>
              <w:t>"Circuit Breaker"</w:t>
            </w:r>
            <w:bookmarkEnd w:id="28"/>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 xml:space="preserve">a mechanical switching device, capable of making, carrying and breaking currents under normal circuit conditions </w:t>
            </w:r>
            <w:proofErr w:type="gramStart"/>
            <w:r>
              <w:rPr>
                <w:rFonts w:ascii="Arial" w:hAnsi="Arial" w:cs="Arial"/>
                <w:color w:val="000000"/>
                <w:w w:val="0"/>
              </w:rPr>
              <w:t>and also</w:t>
            </w:r>
            <w:proofErr w:type="gramEnd"/>
            <w:r>
              <w:rPr>
                <w:rFonts w:ascii="Arial" w:hAnsi="Arial" w:cs="Arial"/>
                <w:color w:val="000000"/>
                <w:w w:val="0"/>
              </w:rPr>
              <w:t xml:space="preserve"> of making, carrying for a specified time and breaking currents under specified abnormal circuit conditions, such as those of short circuit</w:t>
            </w:r>
            <w:bookmarkStart w:id="29" w:name="_BPDCD_22"/>
            <w:r>
              <w:rPr>
                <w:rFonts w:ascii="Arial" w:hAnsi="Arial" w:cs="Arial"/>
                <w:color w:val="0000FF"/>
                <w:w w:val="0"/>
                <w:u w:val="double"/>
              </w:rPr>
              <w:t>;</w:t>
            </w:r>
            <w:bookmarkEnd w:id="29"/>
          </w:p>
        </w:tc>
      </w:tr>
      <w:tr w:rsidR="004D5A11" w14:paraId="2431FE17" w14:textId="77777777" w:rsidTr="00123BEA">
        <w:trPr>
          <w:gridAfter w:val="1"/>
          <w:wAfter w:w="29" w:type="dxa"/>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123BEA">
        <w:trPr>
          <w:gridAfter w:val="1"/>
          <w:wAfter w:w="29" w:type="dxa"/>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123BEA">
        <w:trPr>
          <w:gridAfter w:val="1"/>
          <w:wAfter w:w="29" w:type="dxa"/>
        </w:trPr>
        <w:tc>
          <w:tcPr>
            <w:tcW w:w="2695" w:type="dxa"/>
          </w:tcPr>
          <w:p w14:paraId="744493E7" w14:textId="77777777" w:rsidR="003A7390" w:rsidRDefault="003A7390">
            <w:pPr>
              <w:pStyle w:val="BodyText"/>
              <w:rPr>
                <w:rFonts w:ascii="Arial" w:hAnsi="Arial" w:cs="Arial"/>
                <w:b/>
                <w:bCs/>
              </w:rPr>
            </w:pPr>
            <w:r>
              <w:rPr>
                <w:rFonts w:ascii="Arial" w:hAnsi="Arial" w:cs="Arial"/>
                <w:b/>
                <w:bCs/>
              </w:rPr>
              <w:t>“CM Administrative Parties”</w:t>
            </w:r>
          </w:p>
        </w:tc>
        <w:tc>
          <w:tcPr>
            <w:tcW w:w="7625" w:type="dxa"/>
          </w:tcPr>
          <w:p w14:paraId="05EAEB6C" w14:textId="77777777" w:rsidR="003A7390" w:rsidRDefault="003A7390">
            <w:pPr>
              <w:pStyle w:val="BodyText"/>
              <w:jc w:val="both"/>
              <w:rPr>
                <w:rFonts w:ascii="Arial" w:hAnsi="Arial" w:cs="Arial"/>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tc>
      </w:tr>
      <w:tr w:rsidR="004D5A11" w14:paraId="3E226671" w14:textId="77777777" w:rsidTr="00123BEA">
        <w:trPr>
          <w:gridAfter w:val="1"/>
          <w:wAfter w:w="29" w:type="dxa"/>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123BEA">
        <w:trPr>
          <w:gridAfter w:val="1"/>
          <w:wAfter w:w="29" w:type="dxa"/>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123BEA">
        <w:trPr>
          <w:gridAfter w:val="1"/>
          <w:wAfter w:w="29" w:type="dxa"/>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 xml:space="preserve">has </w:t>
            </w:r>
            <w:proofErr w:type="gramStart"/>
            <w:r w:rsidRPr="003A7390">
              <w:rPr>
                <w:rFonts w:ascii="Arial" w:hAnsi="Arial" w:cs="Arial"/>
                <w:lang w:val="en-US"/>
              </w:rPr>
              <w:t>entered into</w:t>
            </w:r>
            <w:proofErr w:type="gramEnd"/>
            <w:r w:rsidRPr="003A7390">
              <w:rPr>
                <w:rFonts w:ascii="Arial" w:hAnsi="Arial" w:cs="Arial"/>
                <w:lang w:val="en-US"/>
              </w:rPr>
              <w:t xml:space="preserve">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00123BEA">
        <w:trPr>
          <w:gridAfter w:val="1"/>
          <w:wAfter w:w="29" w:type="dxa"/>
        </w:trPr>
        <w:tc>
          <w:tcPr>
            <w:tcW w:w="2695" w:type="dxa"/>
          </w:tcPr>
          <w:p w14:paraId="18323A03" w14:textId="77777777" w:rsidR="004D5A11" w:rsidRDefault="004D5A11">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w:t>
            </w:r>
            <w:proofErr w:type="gramStart"/>
            <w:r>
              <w:rPr>
                <w:rFonts w:ascii="Arial" w:hAnsi="Arial" w:cs="Arial"/>
              </w:rPr>
              <w:t>time;</w:t>
            </w:r>
            <w:proofErr w:type="gramEnd"/>
            <w:r>
              <w:rPr>
                <w:rFonts w:ascii="Arial" w:hAnsi="Arial" w:cs="Arial"/>
              </w:rPr>
              <w:t xml:space="preserve"> </w:t>
            </w:r>
          </w:p>
          <w:p w14:paraId="584851AD" w14:textId="77777777" w:rsidR="004D5A11" w:rsidRDefault="004D5A11">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00123BEA">
        <w:trPr>
          <w:gridAfter w:val="1"/>
          <w:wAfter w:w="29" w:type="dxa"/>
        </w:trPr>
        <w:tc>
          <w:tcPr>
            <w:tcW w:w="2695" w:type="dxa"/>
          </w:tcPr>
          <w:p w14:paraId="5D387AC8" w14:textId="77777777" w:rsidR="004D5A11" w:rsidRDefault="004D5A11">
            <w:pPr>
              <w:pStyle w:val="BodyText"/>
              <w:rPr>
                <w:rFonts w:ascii="Arial" w:hAnsi="Arial" w:cs="Arial"/>
                <w:b/>
                <w:bCs/>
              </w:rPr>
            </w:pPr>
            <w:r>
              <w:rPr>
                <w:rFonts w:ascii="Arial" w:hAnsi="Arial" w:cs="Arial"/>
                <w:b/>
                <w:bCs/>
              </w:rPr>
              <w:t>“Code Administrator”</w:t>
            </w:r>
          </w:p>
        </w:tc>
        <w:tc>
          <w:tcPr>
            <w:tcW w:w="7625" w:type="dxa"/>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00123BEA">
        <w:trPr>
          <w:gridAfter w:val="1"/>
          <w:wAfter w:w="29" w:type="dxa"/>
        </w:trPr>
        <w:tc>
          <w:tcPr>
            <w:tcW w:w="2695"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7625" w:type="dxa"/>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00123BEA">
        <w:trPr>
          <w:gridAfter w:val="1"/>
          <w:wAfter w:w="29" w:type="dxa"/>
        </w:trPr>
        <w:tc>
          <w:tcPr>
            <w:tcW w:w="2695"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00123BEA">
        <w:trPr>
          <w:gridAfter w:val="1"/>
          <w:wAfter w:w="29" w:type="dxa"/>
        </w:trPr>
        <w:tc>
          <w:tcPr>
            <w:tcW w:w="2695"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00123BEA">
        <w:trPr>
          <w:gridAfter w:val="1"/>
          <w:wAfter w:w="29" w:type="dxa"/>
        </w:trPr>
        <w:tc>
          <w:tcPr>
            <w:tcW w:w="2695"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7625" w:type="dxa"/>
          </w:tcPr>
          <w:p w14:paraId="445D3270" w14:textId="77777777" w:rsidR="004D5A11" w:rsidRDefault="004D5A11">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00123BEA">
        <w:trPr>
          <w:gridAfter w:val="1"/>
          <w:wAfter w:w="29" w:type="dxa"/>
        </w:trPr>
        <w:tc>
          <w:tcPr>
            <w:tcW w:w="2695" w:type="dxa"/>
          </w:tcPr>
          <w:p w14:paraId="248B62C5" w14:textId="77777777" w:rsidR="004D5A11" w:rsidRDefault="004D5A11">
            <w:pPr>
              <w:pStyle w:val="BodyText"/>
              <w:rPr>
                <w:rFonts w:ascii="Arial" w:hAnsi="Arial" w:cs="Arial"/>
                <w:b/>
                <w:bCs/>
              </w:rPr>
            </w:pPr>
            <w:r>
              <w:rPr>
                <w:rFonts w:ascii="Arial" w:hAnsi="Arial" w:cs="Arial"/>
                <w:b/>
                <w:bCs/>
              </w:rPr>
              <w:t>"Commercial Services Agreement"</w:t>
            </w:r>
          </w:p>
        </w:tc>
        <w:tc>
          <w:tcPr>
            <w:tcW w:w="7625" w:type="dxa"/>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00123BEA">
        <w:trPr>
          <w:gridAfter w:val="1"/>
          <w:wAfter w:w="29" w:type="dxa"/>
        </w:trPr>
        <w:tc>
          <w:tcPr>
            <w:tcW w:w="2695" w:type="dxa"/>
          </w:tcPr>
          <w:p w14:paraId="54304CE3" w14:textId="77777777" w:rsidR="004D5A11" w:rsidRDefault="004D5A11">
            <w:pPr>
              <w:pStyle w:val="BodyText"/>
              <w:rPr>
                <w:rFonts w:ascii="Arial" w:hAnsi="Arial" w:cs="Arial"/>
                <w:b/>
                <w:bCs/>
              </w:rPr>
            </w:pPr>
            <w:r>
              <w:rPr>
                <w:rFonts w:ascii="Arial" w:hAnsi="Arial" w:cs="Arial"/>
                <w:b/>
                <w:bCs/>
              </w:rPr>
              <w:t>"Commissioned"</w:t>
            </w:r>
          </w:p>
        </w:tc>
        <w:tc>
          <w:tcPr>
            <w:tcW w:w="7625" w:type="dxa"/>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 xml:space="preserve">recognised </w:t>
            </w:r>
            <w:proofErr w:type="gramStart"/>
            <w:r>
              <w:rPr>
                <w:rFonts w:ascii="Arial" w:hAnsi="Arial" w:cs="Arial"/>
              </w:rPr>
              <w:t>as  having</w:t>
            </w:r>
            <w:proofErr w:type="gramEnd"/>
            <w:r>
              <w:rPr>
                <w:rFonts w:ascii="Arial" w:hAnsi="Arial" w:cs="Arial"/>
              </w:rPr>
              <w:t xml:space="preserve">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00123BEA">
        <w:trPr>
          <w:gridAfter w:val="1"/>
          <w:wAfter w:w="29" w:type="dxa"/>
        </w:trPr>
        <w:tc>
          <w:tcPr>
            <w:tcW w:w="2695" w:type="dxa"/>
          </w:tcPr>
          <w:p w14:paraId="08EA19D6" w14:textId="77777777" w:rsidR="004D5A11" w:rsidRDefault="004D5A11">
            <w:pPr>
              <w:pStyle w:val="BodyText"/>
              <w:rPr>
                <w:rFonts w:ascii="Arial" w:hAnsi="Arial" w:cs="Arial"/>
                <w:b/>
                <w:bCs/>
              </w:rPr>
            </w:pPr>
            <w:r>
              <w:rPr>
                <w:rFonts w:ascii="Arial" w:hAnsi="Arial" w:cs="Arial"/>
                <w:b/>
                <w:bCs/>
              </w:rPr>
              <w:t>"Commissioning Programme"</w:t>
            </w:r>
          </w:p>
        </w:tc>
        <w:tc>
          <w:tcPr>
            <w:tcW w:w="7625" w:type="dxa"/>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00123BEA">
        <w:trPr>
          <w:gridAfter w:val="1"/>
          <w:wAfter w:w="29" w:type="dxa"/>
        </w:trPr>
        <w:tc>
          <w:tcPr>
            <w:tcW w:w="2695" w:type="dxa"/>
          </w:tcPr>
          <w:p w14:paraId="2EE79466" w14:textId="77777777" w:rsidR="004D5A11" w:rsidRDefault="004D5A11">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4D5A11" w:rsidRDefault="004D5A11">
            <w:pPr>
              <w:pStyle w:val="BodyText"/>
              <w:jc w:val="both"/>
              <w:rPr>
                <w:rFonts w:ascii="Arial" w:hAnsi="Arial" w:cs="Arial"/>
              </w:rPr>
            </w:pPr>
            <w:r>
              <w:rPr>
                <w:rFonts w:ascii="Arial" w:hAnsi="Arial" w:cs="Arial"/>
              </w:rPr>
              <w:t xml:space="preserve">as defined in relation to a </w:t>
            </w:r>
            <w:proofErr w:type="gramStart"/>
            <w:r>
              <w:rPr>
                <w:rFonts w:ascii="Arial" w:hAnsi="Arial" w:cs="Arial"/>
              </w:rPr>
              <w:t xml:space="preserve">particular  </w:t>
            </w:r>
            <w:r>
              <w:rPr>
                <w:rFonts w:ascii="Arial" w:hAnsi="Arial" w:cs="Arial"/>
                <w:b/>
              </w:rPr>
              <w:t>User</w:t>
            </w:r>
            <w:proofErr w:type="gramEnd"/>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00123BEA">
        <w:trPr>
          <w:gridAfter w:val="1"/>
          <w:wAfter w:w="29" w:type="dxa"/>
        </w:trPr>
        <w:tc>
          <w:tcPr>
            <w:tcW w:w="2695" w:type="dxa"/>
          </w:tcPr>
          <w:p w14:paraId="1D92FA5B" w14:textId="331827A3" w:rsidR="00DE3066" w:rsidRPr="007B5BB0" w:rsidRDefault="004D5A11" w:rsidP="007B5BB0">
            <w:pPr>
              <w:pStyle w:val="clauseindent"/>
              <w:ind w:left="0"/>
              <w:rPr>
                <w:rFonts w:ascii="Arial" w:hAnsi="Arial" w:cs="Arial"/>
                <w:b/>
                <w:bCs/>
              </w:rPr>
            </w:pPr>
            <w:r>
              <w:rPr>
                <w:rFonts w:ascii="Arial" w:hAnsi="Arial" w:cs="Arial"/>
                <w:b/>
                <w:bCs/>
              </w:rPr>
              <w:t>"Competent Authority"</w:t>
            </w:r>
          </w:p>
        </w:tc>
        <w:tc>
          <w:tcPr>
            <w:tcW w:w="7625" w:type="dxa"/>
          </w:tcPr>
          <w:p w14:paraId="2A9B3499" w14:textId="22BDD374" w:rsidR="00D82F65"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7B5BB0" w14:paraId="449096CA" w14:textId="77777777" w:rsidTr="00123BEA">
        <w:trPr>
          <w:gridAfter w:val="1"/>
          <w:wAfter w:w="29" w:type="dxa"/>
        </w:trPr>
        <w:tc>
          <w:tcPr>
            <w:tcW w:w="2695" w:type="dxa"/>
          </w:tcPr>
          <w:p w14:paraId="54816135" w14:textId="461739F8" w:rsidR="007B5BB0" w:rsidRDefault="007B5BB0">
            <w:pPr>
              <w:pStyle w:val="clauseindent"/>
              <w:ind w:left="0"/>
              <w:rPr>
                <w:rFonts w:ascii="Arial" w:hAnsi="Arial" w:cs="Arial"/>
                <w:b/>
                <w:bCs/>
              </w:rPr>
            </w:pPr>
            <w:r w:rsidRPr="000F3922">
              <w:rPr>
                <w:rFonts w:ascii="Arial" w:hAnsi="Arial" w:cs="Arial"/>
                <w:b/>
                <w:bCs/>
              </w:rPr>
              <w:t xml:space="preserve">“Competitively </w:t>
            </w:r>
            <w:proofErr w:type="gramStart"/>
            <w:r w:rsidRPr="000F3922">
              <w:rPr>
                <w:rFonts w:ascii="Arial" w:hAnsi="Arial" w:cs="Arial"/>
                <w:b/>
                <w:bCs/>
              </w:rPr>
              <w:t>Appointed  Transmission</w:t>
            </w:r>
            <w:proofErr w:type="gramEnd"/>
            <w:r w:rsidRPr="000F3922">
              <w:rPr>
                <w:rFonts w:ascii="Arial" w:hAnsi="Arial" w:cs="Arial"/>
                <w:b/>
                <w:bCs/>
              </w:rPr>
              <w:t xml:space="preserve"> Owner (CATO)”</w:t>
            </w:r>
          </w:p>
        </w:tc>
        <w:tc>
          <w:tcPr>
            <w:tcW w:w="7625" w:type="dxa"/>
          </w:tcPr>
          <w:p w14:paraId="027B058D" w14:textId="3FA4B470" w:rsidR="007B5BB0" w:rsidRDefault="007B5BB0">
            <w:pPr>
              <w:pStyle w:val="clauseindent"/>
              <w:ind w:left="0"/>
              <w:jc w:val="both"/>
              <w:rPr>
                <w:rFonts w:ascii="Arial" w:hAnsi="Arial" w:cs="Arial"/>
              </w:rPr>
            </w:pPr>
            <w:r w:rsidRPr="0078079F">
              <w:rPr>
                <w:rFonts w:ascii="Arial" w:hAnsi="Arial" w:cs="Arial"/>
              </w:rPr>
              <w:t xml:space="preserve">means such person who has been awarded a </w:t>
            </w:r>
            <w:r w:rsidRPr="002B0F9C">
              <w:rPr>
                <w:rFonts w:ascii="Arial" w:hAnsi="Arial" w:cs="Arial"/>
                <w:b/>
                <w:bCs/>
              </w:rPr>
              <w:t>Transmission Licence</w:t>
            </w:r>
            <w:r w:rsidRPr="0078079F">
              <w:rPr>
                <w:rFonts w:ascii="Arial" w:hAnsi="Arial" w:cs="Arial"/>
              </w:rPr>
              <w:t xml:space="preserve"> </w:t>
            </w:r>
            <w:proofErr w:type="gramStart"/>
            <w:r w:rsidRPr="0078079F">
              <w:rPr>
                <w:rFonts w:ascii="Arial" w:hAnsi="Arial" w:cs="Arial"/>
              </w:rPr>
              <w:t>on the basis of</w:t>
            </w:r>
            <w:proofErr w:type="gramEnd"/>
            <w:r w:rsidRPr="0078079F">
              <w:rPr>
                <w:rFonts w:ascii="Arial" w:hAnsi="Arial" w:cs="Arial"/>
              </w:rPr>
              <w:t xml:space="preserve"> an </w:t>
            </w:r>
            <w:r w:rsidRPr="002B0F9C">
              <w:rPr>
                <w:rFonts w:ascii="Arial" w:hAnsi="Arial" w:cs="Arial"/>
                <w:b/>
                <w:bCs/>
              </w:rPr>
              <w:t>Onshore Tender Process</w:t>
            </w:r>
            <w:r w:rsidRPr="0078079F">
              <w:rPr>
                <w:rFonts w:ascii="Arial" w:hAnsi="Arial" w:cs="Arial"/>
              </w:rPr>
              <w:t xml:space="preserve"> and in relation to whose </w:t>
            </w:r>
            <w:r w:rsidRPr="002B0F9C">
              <w:rPr>
                <w:rFonts w:ascii="Arial" w:hAnsi="Arial" w:cs="Arial"/>
                <w:b/>
                <w:bCs/>
              </w:rPr>
              <w:t>Transmission Licence</w:t>
            </w:r>
            <w:r w:rsidRPr="0078079F">
              <w:rPr>
                <w:rFonts w:ascii="Arial" w:hAnsi="Arial" w:cs="Arial"/>
              </w:rPr>
              <w:t xml:space="preserve"> the Standard Conditions in Section D (transmission owner standard conditions) have been given effect</w:t>
            </w:r>
            <w:r>
              <w:rPr>
                <w:rFonts w:ascii="Arial" w:hAnsi="Arial" w:cs="Arial"/>
              </w:rPr>
              <w:t>;</w:t>
            </w:r>
          </w:p>
        </w:tc>
      </w:tr>
      <w:tr w:rsidR="004D5A11" w14:paraId="2F16F7F5" w14:textId="77777777" w:rsidTr="00123BEA">
        <w:trPr>
          <w:gridAfter w:val="1"/>
          <w:wAfter w:w="29" w:type="dxa"/>
        </w:trPr>
        <w:tc>
          <w:tcPr>
            <w:tcW w:w="2695" w:type="dxa"/>
          </w:tcPr>
          <w:p w14:paraId="1C141DD7" w14:textId="77777777" w:rsidR="004D5A11" w:rsidRDefault="004D5A11">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00123BEA">
        <w:trPr>
          <w:gridAfter w:val="1"/>
          <w:wAfter w:w="29" w:type="dxa"/>
        </w:trPr>
        <w:tc>
          <w:tcPr>
            <w:tcW w:w="2695" w:type="dxa"/>
          </w:tcPr>
          <w:p w14:paraId="6B6A47B3" w14:textId="77777777" w:rsidR="004D5A11" w:rsidRDefault="004D5A11">
            <w:pPr>
              <w:pStyle w:val="clauseindent"/>
              <w:ind w:left="0"/>
              <w:rPr>
                <w:rFonts w:ascii="Arial" w:hAnsi="Arial" w:cs="Arial"/>
                <w:b/>
                <w:bCs/>
              </w:rPr>
            </w:pPr>
            <w:r>
              <w:rPr>
                <w:rFonts w:ascii="Arial" w:hAnsi="Arial" w:cs="Arial"/>
                <w:b/>
                <w:bCs/>
              </w:rPr>
              <w:t>"Composite Demand Charges"</w:t>
            </w:r>
          </w:p>
          <w:p w14:paraId="1F332BC7" w14:textId="6E116108" w:rsidR="00803DC2" w:rsidRDefault="00803DC2" w:rsidP="00F40C26">
            <w:pPr>
              <w:pStyle w:val="clauseindent"/>
              <w:ind w:left="0"/>
              <w:rPr>
                <w:rFonts w:ascii="Arial" w:hAnsi="Arial" w:cs="Arial"/>
                <w:b/>
                <w:bCs/>
              </w:rPr>
            </w:pPr>
          </w:p>
        </w:tc>
        <w:tc>
          <w:tcPr>
            <w:tcW w:w="7625" w:type="dxa"/>
          </w:tcPr>
          <w:p w14:paraId="0923267F" w14:textId="4B4DA565" w:rsidR="00803DC2" w:rsidRDefault="004D5A11" w:rsidP="00F40C26">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F40C26" w14:paraId="1D2F626B" w14:textId="77777777" w:rsidTr="00123BEA">
        <w:trPr>
          <w:gridAfter w:val="1"/>
          <w:wAfter w:w="29" w:type="dxa"/>
        </w:trPr>
        <w:tc>
          <w:tcPr>
            <w:tcW w:w="2695" w:type="dxa"/>
          </w:tcPr>
          <w:p w14:paraId="07B0C42D" w14:textId="76A06992" w:rsidR="00F40C26" w:rsidRDefault="00F40C26" w:rsidP="00F40C26">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F40C26" w:rsidRDefault="00F40C26" w:rsidP="00F40C26">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4D5A11" w14:paraId="4563F004" w14:textId="77777777" w:rsidTr="00123BEA">
        <w:trPr>
          <w:gridAfter w:val="1"/>
          <w:wAfter w:w="29" w:type="dxa"/>
        </w:trPr>
        <w:tc>
          <w:tcPr>
            <w:tcW w:w="2695"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00123BEA">
        <w:trPr>
          <w:gridAfter w:val="1"/>
          <w:wAfter w:w="29" w:type="dxa"/>
        </w:trPr>
        <w:tc>
          <w:tcPr>
            <w:tcW w:w="2695" w:type="dxa"/>
          </w:tcPr>
          <w:p w14:paraId="25FBAE3C" w14:textId="77777777" w:rsidR="004D5A11" w:rsidRDefault="004D5A11">
            <w:pPr>
              <w:rPr>
                <w:rFonts w:ascii="Arial" w:hAnsi="Arial" w:cs="Arial"/>
                <w:b/>
              </w:rPr>
            </w:pPr>
            <w:r>
              <w:rPr>
                <w:rFonts w:ascii="Arial" w:hAnsi="Arial" w:cs="Arial"/>
                <w:b/>
              </w:rPr>
              <w:t>“Connect and Manage Arrangements”</w:t>
            </w:r>
          </w:p>
        </w:tc>
        <w:tc>
          <w:tcPr>
            <w:tcW w:w="7625" w:type="dxa"/>
          </w:tcPr>
          <w:p w14:paraId="4357F309" w14:textId="47477FBD" w:rsidR="004D5A11" w:rsidRDefault="7E2C4037" w:rsidP="5659255A">
            <w:pPr>
              <w:jc w:val="both"/>
              <w:rPr>
                <w:rFonts w:ascii="Arial" w:hAnsi="Arial" w:cs="Arial"/>
                <w:b/>
                <w:bCs/>
                <w:i/>
                <w:iCs/>
              </w:rPr>
            </w:pPr>
            <w:r w:rsidRPr="5659255A">
              <w:rPr>
                <w:rFonts w:ascii="Arial" w:hAnsi="Arial" w:cs="Arial"/>
              </w:rPr>
              <w:t xml:space="preserve">the arrangements whereby pursuant to Standard Condition </w:t>
            </w:r>
            <w:r w:rsidR="50A3A252" w:rsidRPr="5659255A">
              <w:rPr>
                <w:rFonts w:ascii="Arial" w:hAnsi="Arial" w:cs="Arial"/>
              </w:rPr>
              <w:t>C11</w:t>
            </w:r>
            <w:r w:rsidRPr="5659255A">
              <w:rPr>
                <w:rFonts w:ascii="Arial" w:hAnsi="Arial" w:cs="Arial"/>
              </w:rPr>
              <w:t xml:space="preserve"> of </w:t>
            </w:r>
            <w:proofErr w:type="gramStart"/>
            <w:r w:rsidRPr="5659255A">
              <w:rPr>
                <w:rFonts w:ascii="Arial" w:hAnsi="Arial" w:cs="Arial"/>
              </w:rPr>
              <w:t xml:space="preserve">the </w:t>
            </w:r>
            <w:r w:rsidR="26F5F7D5" w:rsidRPr="5659255A">
              <w:rPr>
                <w:rFonts w:ascii="Arial" w:hAnsi="Arial" w:cs="Arial"/>
                <w:b/>
                <w:bCs/>
              </w:rPr>
              <w:t xml:space="preserve"> ESO</w:t>
            </w:r>
            <w:proofErr w:type="gramEnd"/>
            <w:r w:rsidRPr="5659255A">
              <w:rPr>
                <w:rFonts w:ascii="Arial" w:hAnsi="Arial" w:cs="Arial"/>
                <w:b/>
                <w:bCs/>
              </w:rPr>
              <w:t xml:space="preserve">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 xml:space="preserve">Wider Transmission Reinforcement </w:t>
            </w:r>
            <w:proofErr w:type="gramStart"/>
            <w:r w:rsidRPr="5659255A">
              <w:rPr>
                <w:rFonts w:ascii="Arial" w:hAnsi="Arial" w:cs="Arial"/>
                <w:b/>
                <w:bCs/>
              </w:rPr>
              <w:t>Works</w:t>
            </w:r>
            <w:r w:rsidRPr="5659255A">
              <w:rPr>
                <w:rFonts w:ascii="Arial" w:hAnsi="Arial" w:cs="Arial"/>
              </w:rPr>
              <w:t>;</w:t>
            </w:r>
            <w:proofErr w:type="gramEnd"/>
            <w:r w:rsidRPr="5659255A">
              <w:rPr>
                <w:rFonts w:ascii="Arial" w:hAnsi="Arial" w:cs="Arial"/>
                <w:b/>
                <w:bCs/>
              </w:rPr>
              <w:t xml:space="preserve"> </w:t>
            </w:r>
          </w:p>
          <w:p w14:paraId="201385CD" w14:textId="77777777" w:rsidR="004D5A11" w:rsidRDefault="004D5A11">
            <w:pPr>
              <w:rPr>
                <w:rFonts w:ascii="Arial" w:hAnsi="Arial" w:cs="Arial"/>
              </w:rPr>
            </w:pPr>
          </w:p>
        </w:tc>
      </w:tr>
      <w:tr w:rsidR="004D5A11" w14:paraId="16695656" w14:textId="77777777" w:rsidTr="00123BEA">
        <w:trPr>
          <w:gridAfter w:val="1"/>
          <w:wAfter w:w="29" w:type="dxa"/>
        </w:trPr>
        <w:tc>
          <w:tcPr>
            <w:tcW w:w="2695" w:type="dxa"/>
          </w:tcPr>
          <w:p w14:paraId="40129FCD" w14:textId="77777777" w:rsidR="004D5A11" w:rsidRDefault="004D5A11">
            <w:pPr>
              <w:rPr>
                <w:rFonts w:ascii="Arial" w:hAnsi="Arial" w:cs="Arial"/>
                <w:b/>
              </w:rPr>
            </w:pPr>
            <w:r>
              <w:rPr>
                <w:rFonts w:ascii="Arial" w:hAnsi="Arial" w:cs="Arial"/>
                <w:b/>
              </w:rPr>
              <w:t>“Connect and Manage Derogation”</w:t>
            </w:r>
          </w:p>
        </w:tc>
        <w:tc>
          <w:tcPr>
            <w:tcW w:w="7625" w:type="dxa"/>
          </w:tcPr>
          <w:p w14:paraId="25895DC8" w14:textId="1845FEDF" w:rsidR="004D5A11" w:rsidRDefault="7E2C4037">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 xml:space="preserve">The </w:t>
            </w:r>
            <w:proofErr w:type="gramStart"/>
            <w:r w:rsidRPr="5659255A">
              <w:rPr>
                <w:rFonts w:ascii="Arial" w:hAnsi="Arial" w:cs="Arial"/>
                <w:b/>
                <w:bCs/>
              </w:rPr>
              <w:t>Company</w:t>
            </w:r>
            <w:r w:rsidRPr="5659255A">
              <w:rPr>
                <w:rFonts w:ascii="Arial" w:hAnsi="Arial" w:cs="Arial"/>
              </w:rPr>
              <w:t xml:space="preserve">  pursuant</w:t>
            </w:r>
            <w:proofErr w:type="gramEnd"/>
            <w:r w:rsidRPr="5659255A">
              <w:rPr>
                <w:rFonts w:ascii="Arial" w:hAnsi="Arial" w:cs="Arial"/>
              </w:rPr>
              <w:t xml:space="preserve"> to Standard Condition </w:t>
            </w:r>
            <w:r w:rsidR="3EF2727C" w:rsidRPr="5659255A">
              <w:rPr>
                <w:rFonts w:ascii="Arial" w:hAnsi="Arial" w:cs="Arial"/>
              </w:rPr>
              <w:t>E7</w:t>
            </w:r>
            <w:r w:rsidRPr="5659255A">
              <w:rPr>
                <w:rFonts w:ascii="Arial" w:hAnsi="Arial" w:cs="Arial"/>
              </w:rPr>
              <w:t xml:space="preserve"> of the </w:t>
            </w:r>
            <w:r w:rsidR="1A39BEC7"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w:t>
            </w:r>
            <w:proofErr w:type="gramStart"/>
            <w:r w:rsidRPr="5659255A">
              <w:rPr>
                <w:rFonts w:ascii="Arial" w:hAnsi="Arial" w:cs="Arial"/>
              </w:rPr>
              <w:t>licence;</w:t>
            </w:r>
            <w:proofErr w:type="gramEnd"/>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00123BEA">
        <w:trPr>
          <w:gridAfter w:val="1"/>
          <w:wAfter w:w="29" w:type="dxa"/>
        </w:trPr>
        <w:tc>
          <w:tcPr>
            <w:tcW w:w="2695" w:type="dxa"/>
          </w:tcPr>
          <w:p w14:paraId="6221CD13" w14:textId="77777777" w:rsidR="004D5A11" w:rsidRDefault="004D5A11">
            <w:pPr>
              <w:rPr>
                <w:rFonts w:ascii="Arial" w:hAnsi="Arial" w:cs="Arial"/>
                <w:b/>
              </w:rPr>
            </w:pPr>
            <w:r>
              <w:rPr>
                <w:rFonts w:ascii="Arial" w:hAnsi="Arial" w:cs="Arial"/>
                <w:b/>
              </w:rPr>
              <w:t>“Connect and Manage Derogation Criteria”</w:t>
            </w:r>
          </w:p>
        </w:tc>
        <w:tc>
          <w:tcPr>
            <w:tcW w:w="7625" w:type="dxa"/>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w:t>
            </w:r>
            <w:proofErr w:type="gramStart"/>
            <w:r>
              <w:rPr>
                <w:rFonts w:ascii="Arial" w:hAnsi="Arial" w:cs="Arial"/>
              </w:rPr>
              <w:t>13.2.4;</w:t>
            </w:r>
            <w:proofErr w:type="gramEnd"/>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00123BEA">
        <w:trPr>
          <w:gridAfter w:val="1"/>
          <w:wAfter w:w="29" w:type="dxa"/>
        </w:trPr>
        <w:tc>
          <w:tcPr>
            <w:tcW w:w="2695" w:type="dxa"/>
          </w:tcPr>
          <w:p w14:paraId="69733147" w14:textId="77777777" w:rsidR="004D5A11" w:rsidRDefault="004D5A11">
            <w:pPr>
              <w:rPr>
                <w:rFonts w:ascii="Arial" w:hAnsi="Arial" w:cs="Arial"/>
                <w:b/>
              </w:rPr>
            </w:pPr>
            <w:r>
              <w:rPr>
                <w:rFonts w:ascii="Arial" w:hAnsi="Arial" w:cs="Arial"/>
                <w:b/>
              </w:rPr>
              <w:t>“Connect and Manage Derogation Report”</w:t>
            </w:r>
          </w:p>
        </w:tc>
        <w:tc>
          <w:tcPr>
            <w:tcW w:w="7625" w:type="dxa"/>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 xml:space="preserve">Connect and Manage </w:t>
            </w:r>
            <w:proofErr w:type="gramStart"/>
            <w:r>
              <w:rPr>
                <w:rFonts w:ascii="Arial" w:hAnsi="Arial"/>
                <w:b/>
              </w:rPr>
              <w:t>Derogation</w:t>
            </w:r>
            <w:r>
              <w:rPr>
                <w:rFonts w:ascii="Arial" w:hAnsi="Arial" w:cs="Arial"/>
              </w:rPr>
              <w:t>;</w:t>
            </w:r>
            <w:proofErr w:type="gramEnd"/>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00123BEA">
        <w:trPr>
          <w:gridAfter w:val="1"/>
          <w:wAfter w:w="29" w:type="dxa"/>
        </w:trPr>
        <w:tc>
          <w:tcPr>
            <w:tcW w:w="2695" w:type="dxa"/>
          </w:tcPr>
          <w:p w14:paraId="37C153C5" w14:textId="77777777" w:rsidR="004D5A11" w:rsidRDefault="004D5A11">
            <w:pPr>
              <w:rPr>
                <w:rFonts w:ascii="Arial" w:hAnsi="Arial" w:cs="Arial"/>
                <w:b/>
              </w:rPr>
            </w:pPr>
            <w:r>
              <w:rPr>
                <w:rFonts w:ascii="Arial" w:hAnsi="Arial" w:cs="Arial"/>
                <w:b/>
              </w:rPr>
              <w:t>“Connect and Manage Implementation Date”</w:t>
            </w:r>
          </w:p>
        </w:tc>
        <w:tc>
          <w:tcPr>
            <w:tcW w:w="7625" w:type="dxa"/>
          </w:tcPr>
          <w:p w14:paraId="0EB77254" w14:textId="77777777" w:rsidR="004D5A11" w:rsidRDefault="004D5A11">
            <w:pPr>
              <w:jc w:val="both"/>
              <w:rPr>
                <w:rFonts w:ascii="Arial" w:hAnsi="Arial" w:cs="Arial"/>
              </w:rPr>
            </w:pPr>
            <w:r>
              <w:rPr>
                <w:rFonts w:ascii="Arial" w:hAnsi="Arial" w:cs="Arial"/>
              </w:rPr>
              <w:t xml:space="preserve">means the date which the Secretary of State determines shall be the connect and manage implementation </w:t>
            </w:r>
            <w:proofErr w:type="gramStart"/>
            <w:r>
              <w:rPr>
                <w:rFonts w:ascii="Arial" w:hAnsi="Arial" w:cs="Arial"/>
              </w:rPr>
              <w:t>date;</w:t>
            </w:r>
            <w:proofErr w:type="gramEnd"/>
          </w:p>
          <w:p w14:paraId="2EA9B81D" w14:textId="77777777" w:rsidR="004D5A11" w:rsidRDefault="004D5A11">
            <w:pPr>
              <w:jc w:val="both"/>
              <w:rPr>
                <w:rFonts w:ascii="Arial" w:hAnsi="Arial" w:cs="Arial"/>
              </w:rPr>
            </w:pPr>
          </w:p>
        </w:tc>
      </w:tr>
      <w:tr w:rsidR="004D5A11" w14:paraId="13427F03" w14:textId="77777777" w:rsidTr="00123BEA">
        <w:trPr>
          <w:gridAfter w:val="1"/>
          <w:wAfter w:w="29" w:type="dxa"/>
        </w:trPr>
        <w:tc>
          <w:tcPr>
            <w:tcW w:w="2695" w:type="dxa"/>
          </w:tcPr>
          <w:p w14:paraId="3498254A" w14:textId="77777777" w:rsidR="004D5A11" w:rsidRDefault="004D5A11">
            <w:pPr>
              <w:rPr>
                <w:rFonts w:ascii="Arial" w:hAnsi="Arial" w:cs="Arial"/>
                <w:b/>
              </w:rPr>
            </w:pPr>
            <w:r>
              <w:rPr>
                <w:rFonts w:ascii="Arial" w:hAnsi="Arial" w:cs="Arial"/>
                <w:b/>
              </w:rPr>
              <w:t>“Connect and Manage Power Station”</w:t>
            </w:r>
          </w:p>
        </w:tc>
        <w:tc>
          <w:tcPr>
            <w:tcW w:w="7625" w:type="dxa"/>
          </w:tcPr>
          <w:p w14:paraId="4BDB6AB6" w14:textId="77777777" w:rsidR="004D5A11" w:rsidRDefault="004D5A11">
            <w:pPr>
              <w:jc w:val="both"/>
              <w:rPr>
                <w:rFonts w:ascii="Arial" w:hAnsi="Arial" w:cs="Arial"/>
              </w:rPr>
            </w:pPr>
            <w:proofErr w:type="gramStart"/>
            <w:r>
              <w:rPr>
                <w:rFonts w:ascii="Arial" w:hAnsi="Arial" w:cs="Arial"/>
              </w:rPr>
              <w:t>means  a</w:t>
            </w:r>
            <w:proofErr w:type="gramEnd"/>
            <w:r>
              <w:rPr>
                <w:rFonts w:ascii="Arial" w:hAnsi="Arial" w:cs="Arial"/>
              </w:rPr>
              <w:t xml:space="preserve"> </w:t>
            </w:r>
            <w:r>
              <w:rPr>
                <w:rFonts w:ascii="Arial" w:hAnsi="Arial" w:cs="Arial"/>
                <w:b/>
              </w:rPr>
              <w:t>Power Station</w:t>
            </w:r>
            <w:r>
              <w:rPr>
                <w:rFonts w:ascii="Arial" w:hAnsi="Arial" w:cs="Arial"/>
              </w:rPr>
              <w:t xml:space="preserve"> which is directly connected to the </w:t>
            </w:r>
            <w:r>
              <w:rPr>
                <w:rFonts w:ascii="Arial" w:hAnsi="Arial" w:cs="Arial"/>
                <w:b/>
              </w:rPr>
              <w:t xml:space="preserve">National Electricity Transmission </w:t>
            </w:r>
            <w:proofErr w:type="gramStart"/>
            <w:r>
              <w:rPr>
                <w:rFonts w:ascii="Arial" w:hAnsi="Arial" w:cs="Arial"/>
                <w:b/>
              </w:rPr>
              <w:t>System</w:t>
            </w:r>
            <w:proofErr w:type="gramEnd"/>
            <w:r>
              <w:rPr>
                <w:rFonts w:ascii="Arial" w:hAnsi="Arial" w:cs="Arial"/>
              </w:rPr>
              <w:t xml:space="preserve"> or which is </w:t>
            </w:r>
            <w:r>
              <w:rPr>
                <w:rFonts w:ascii="Arial" w:hAnsi="Arial" w:cs="Arial"/>
                <w:b/>
              </w:rPr>
              <w:t xml:space="preserve">Distributed </w:t>
            </w:r>
            <w:proofErr w:type="gramStart"/>
            <w:r>
              <w:rPr>
                <w:rFonts w:ascii="Arial" w:hAnsi="Arial" w:cs="Arial"/>
                <w:b/>
              </w:rPr>
              <w:t>Generation</w:t>
            </w:r>
            <w:r>
              <w:rPr>
                <w:rFonts w:ascii="Arial" w:hAnsi="Arial" w:cs="Arial"/>
              </w:rPr>
              <w:t>;</w:t>
            </w:r>
            <w:proofErr w:type="gramEnd"/>
          </w:p>
          <w:p w14:paraId="3B99B85C" w14:textId="77777777" w:rsidR="004D5A11" w:rsidRDefault="004D5A11">
            <w:pPr>
              <w:jc w:val="both"/>
              <w:rPr>
                <w:rFonts w:ascii="Arial" w:hAnsi="Arial" w:cs="Arial"/>
              </w:rPr>
            </w:pPr>
          </w:p>
        </w:tc>
      </w:tr>
      <w:tr w:rsidR="004D5A11" w14:paraId="367FD5B8" w14:textId="77777777" w:rsidTr="00123BEA">
        <w:trPr>
          <w:gridAfter w:val="1"/>
          <w:wAfter w:w="29" w:type="dxa"/>
        </w:trPr>
        <w:tc>
          <w:tcPr>
            <w:tcW w:w="2695" w:type="dxa"/>
          </w:tcPr>
          <w:p w14:paraId="790F448B" w14:textId="77777777" w:rsidR="004D5A11" w:rsidRDefault="004D5A11">
            <w:pPr>
              <w:rPr>
                <w:rFonts w:ascii="Arial" w:hAnsi="Arial" w:cs="Arial"/>
                <w:b/>
              </w:rPr>
            </w:pPr>
            <w:r>
              <w:rPr>
                <w:rFonts w:ascii="Arial" w:hAnsi="Arial" w:cs="Arial"/>
                <w:b/>
              </w:rPr>
              <w:t>“Connect and Manage Transition Period”</w:t>
            </w:r>
          </w:p>
        </w:tc>
        <w:tc>
          <w:tcPr>
            <w:tcW w:w="7625" w:type="dxa"/>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 xml:space="preserve">Connect and Manage Implementation </w:t>
            </w:r>
            <w:proofErr w:type="gramStart"/>
            <w:r>
              <w:rPr>
                <w:rFonts w:ascii="Arial" w:hAnsi="Arial" w:cs="Arial"/>
                <w:b/>
              </w:rPr>
              <w:t>Date</w:t>
            </w:r>
            <w:bookmarkStart w:id="30" w:name="_BPDCD_23"/>
            <w:r>
              <w:rPr>
                <w:rFonts w:ascii="Arial" w:hAnsi="Arial" w:cs="Arial"/>
                <w:strike/>
                <w:color w:val="FF0000"/>
              </w:rPr>
              <w:t xml:space="preserve"> </w:t>
            </w:r>
            <w:bookmarkStart w:id="31" w:name="_BPDCI_24"/>
            <w:bookmarkEnd w:id="30"/>
            <w:r>
              <w:rPr>
                <w:rFonts w:ascii="Arial" w:hAnsi="Arial" w:cs="Arial"/>
                <w:color w:val="0000FF"/>
                <w:u w:val="double"/>
              </w:rPr>
              <w:t>;</w:t>
            </w:r>
            <w:proofErr w:type="gramEnd"/>
            <w:r>
              <w:rPr>
                <w:rFonts w:ascii="Arial" w:hAnsi="Arial" w:cs="Arial"/>
                <w:color w:val="0000FF"/>
                <w:u w:val="double"/>
              </w:rPr>
              <w:t xml:space="preserve"> </w:t>
            </w:r>
            <w:bookmarkEnd w:id="31"/>
          </w:p>
          <w:p w14:paraId="07E6A620" w14:textId="77777777" w:rsidR="004D5A11" w:rsidRDefault="004D5A11">
            <w:pPr>
              <w:jc w:val="both"/>
              <w:rPr>
                <w:rFonts w:ascii="Arial" w:hAnsi="Arial" w:cs="Arial"/>
                <w:b/>
                <w:i/>
              </w:rPr>
            </w:pPr>
          </w:p>
        </w:tc>
      </w:tr>
      <w:tr w:rsidR="004D5A11" w14:paraId="7E9E946C" w14:textId="77777777" w:rsidTr="00123BEA">
        <w:trPr>
          <w:gridAfter w:val="1"/>
          <w:wAfter w:w="29" w:type="dxa"/>
        </w:trPr>
        <w:tc>
          <w:tcPr>
            <w:tcW w:w="2695" w:type="dxa"/>
          </w:tcPr>
          <w:p w14:paraId="6136C13E" w14:textId="77777777" w:rsidR="004D5A11" w:rsidRDefault="004D5A11">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00123BEA">
        <w:trPr>
          <w:gridAfter w:val="1"/>
          <w:wAfter w:w="29" w:type="dxa"/>
        </w:trPr>
        <w:tc>
          <w:tcPr>
            <w:tcW w:w="2695"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7625" w:type="dxa"/>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00123BEA">
        <w:trPr>
          <w:gridAfter w:val="1"/>
          <w:wAfter w:w="29" w:type="dxa"/>
        </w:trPr>
        <w:tc>
          <w:tcPr>
            <w:tcW w:w="2695" w:type="dxa"/>
          </w:tcPr>
          <w:p w14:paraId="0E4E887B" w14:textId="77777777" w:rsidR="004D5A11" w:rsidRDefault="004D5A11">
            <w:pPr>
              <w:pStyle w:val="BodyText"/>
              <w:rPr>
                <w:rFonts w:ascii="Arial" w:hAnsi="Arial" w:cs="Arial"/>
                <w:b/>
                <w:bCs/>
              </w:rPr>
            </w:pPr>
            <w:r>
              <w:rPr>
                <w:rFonts w:ascii="Arial" w:hAnsi="Arial" w:cs="Arial"/>
                <w:b/>
                <w:bCs/>
              </w:rPr>
              <w:t>"Connection Application"</w:t>
            </w:r>
          </w:p>
        </w:tc>
        <w:tc>
          <w:tcPr>
            <w:tcW w:w="7625" w:type="dxa"/>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00123BEA">
        <w:trPr>
          <w:gridAfter w:val="1"/>
          <w:wAfter w:w="29" w:type="dxa"/>
        </w:trPr>
        <w:tc>
          <w:tcPr>
            <w:tcW w:w="2695" w:type="dxa"/>
          </w:tcPr>
          <w:p w14:paraId="110B9A19" w14:textId="77777777" w:rsidR="004D5A11" w:rsidRDefault="7E2C4037">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00123BEA">
        <w:trPr>
          <w:gridAfter w:val="1"/>
          <w:wAfter w:w="29" w:type="dxa"/>
        </w:trPr>
        <w:tc>
          <w:tcPr>
            <w:tcW w:w="2695"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7625" w:type="dxa"/>
          </w:tcPr>
          <w:p w14:paraId="41F57355" w14:textId="1183F8F0" w:rsidR="004D5A11" w:rsidRDefault="7E2C4037">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2ECCCDA7"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18431EA9"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4D5A11" w14:paraId="70E7B20B" w14:textId="77777777" w:rsidTr="00123BEA">
        <w:trPr>
          <w:gridAfter w:val="1"/>
          <w:wAfter w:w="29" w:type="dxa"/>
        </w:trPr>
        <w:tc>
          <w:tcPr>
            <w:tcW w:w="2695"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4D5A11" w:rsidRDefault="7E2C4037" w:rsidP="5659255A">
            <w:pPr>
              <w:pStyle w:val="BodyText"/>
              <w:jc w:val="both"/>
              <w:rPr>
                <w:rFonts w:ascii="Arial" w:hAnsi="Arial" w:cs="Arial"/>
                <w:i/>
                <w:iCs/>
              </w:rPr>
            </w:pPr>
            <w:r w:rsidRPr="5659255A">
              <w:rPr>
                <w:rFonts w:ascii="Arial" w:hAnsi="Arial" w:cs="Arial"/>
              </w:rPr>
              <w:t xml:space="preserve">as defined in the </w:t>
            </w:r>
            <w:r w:rsidR="27D8A7D5"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and set out in Section </w:t>
            </w:r>
            <w:bookmarkStart w:id="32" w:name="_BPDCD_27"/>
            <w:r w:rsidRPr="5659255A">
              <w:rPr>
                <w:rFonts w:ascii="Arial" w:hAnsi="Arial" w:cs="Arial"/>
              </w:rPr>
              <w:t>14</w:t>
            </w:r>
            <w:bookmarkEnd w:id="32"/>
            <w:r w:rsidRPr="5659255A">
              <w:rPr>
                <w:rFonts w:ascii="Arial" w:hAnsi="Arial" w:cs="Arial"/>
              </w:rPr>
              <w:t>;</w:t>
            </w:r>
          </w:p>
        </w:tc>
      </w:tr>
      <w:tr w:rsidR="004D5A11" w14:paraId="482C9778" w14:textId="77777777" w:rsidTr="00123BEA">
        <w:trPr>
          <w:gridAfter w:val="1"/>
          <w:wAfter w:w="29" w:type="dxa"/>
        </w:trPr>
        <w:tc>
          <w:tcPr>
            <w:tcW w:w="2695" w:type="dxa"/>
          </w:tcPr>
          <w:p w14:paraId="03A642B7" w14:textId="77777777" w:rsidR="004D5A11" w:rsidRDefault="004D5A11">
            <w:pPr>
              <w:pStyle w:val="BodyText"/>
              <w:rPr>
                <w:rFonts w:ascii="Arial" w:hAnsi="Arial" w:cs="Arial"/>
                <w:b/>
                <w:bCs/>
              </w:rPr>
            </w:pPr>
            <w:r>
              <w:rPr>
                <w:rFonts w:ascii="Arial" w:hAnsi="Arial" w:cs="Arial"/>
                <w:b/>
                <w:bCs/>
              </w:rPr>
              <w:t>"Connection Conditions" or "CC"</w:t>
            </w:r>
          </w:p>
        </w:tc>
        <w:tc>
          <w:tcPr>
            <w:tcW w:w="7625" w:type="dxa"/>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00123BEA">
        <w:trPr>
          <w:gridAfter w:val="1"/>
          <w:wAfter w:w="29" w:type="dxa"/>
        </w:trPr>
        <w:tc>
          <w:tcPr>
            <w:tcW w:w="2695" w:type="dxa"/>
          </w:tcPr>
          <w:p w14:paraId="71BBA9FC" w14:textId="77777777" w:rsidR="004D5A11" w:rsidRDefault="004D5A11">
            <w:pPr>
              <w:pStyle w:val="BodyText"/>
              <w:rPr>
                <w:rFonts w:ascii="Arial" w:hAnsi="Arial" w:cs="Arial"/>
                <w:b/>
                <w:bCs/>
              </w:rPr>
            </w:pPr>
            <w:r>
              <w:rPr>
                <w:rFonts w:ascii="Arial" w:hAnsi="Arial" w:cs="Arial"/>
                <w:b/>
                <w:bCs/>
              </w:rPr>
              <w:t>"Connection Entry Capacity"</w:t>
            </w:r>
          </w:p>
        </w:tc>
        <w:tc>
          <w:tcPr>
            <w:tcW w:w="7625" w:type="dxa"/>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00123BEA">
        <w:trPr>
          <w:gridAfter w:val="1"/>
          <w:wAfter w:w="29" w:type="dxa"/>
        </w:trPr>
        <w:tc>
          <w:tcPr>
            <w:tcW w:w="2695" w:type="dxa"/>
          </w:tcPr>
          <w:p w14:paraId="34887455" w14:textId="77777777" w:rsidR="004D5A11" w:rsidRDefault="004D5A11">
            <w:pPr>
              <w:pStyle w:val="BodyText"/>
              <w:rPr>
                <w:rFonts w:ascii="Arial" w:hAnsi="Arial" w:cs="Arial"/>
                <w:b/>
                <w:bCs/>
              </w:rPr>
            </w:pPr>
            <w:r>
              <w:rPr>
                <w:rFonts w:ascii="Arial" w:hAnsi="Arial" w:cs="Arial"/>
                <w:b/>
                <w:bCs/>
              </w:rPr>
              <w:t>"Connection Offer"</w:t>
            </w:r>
          </w:p>
        </w:tc>
        <w:tc>
          <w:tcPr>
            <w:tcW w:w="7625" w:type="dxa"/>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00123BEA">
        <w:trPr>
          <w:gridAfter w:val="1"/>
          <w:wAfter w:w="29" w:type="dxa"/>
        </w:trPr>
        <w:tc>
          <w:tcPr>
            <w:tcW w:w="2695"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7625" w:type="dxa"/>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w:t>
            </w:r>
            <w:proofErr w:type="gramStart"/>
            <w:r>
              <w:rPr>
                <w:rFonts w:ascii="Arial" w:hAnsi="Arial" w:cs="Arial"/>
              </w:rPr>
              <w:t>particular location</w:t>
            </w:r>
            <w:proofErr w:type="gramEnd"/>
            <w:r>
              <w:rPr>
                <w:rFonts w:ascii="Arial" w:hAnsi="Arial" w:cs="Arial"/>
              </w:rPr>
              <w:t xml:space="preserve">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00123BEA">
        <w:trPr>
          <w:gridAfter w:val="1"/>
          <w:wAfter w:w="29" w:type="dxa"/>
        </w:trPr>
        <w:tc>
          <w:tcPr>
            <w:tcW w:w="2695" w:type="dxa"/>
          </w:tcPr>
          <w:p w14:paraId="5218D835" w14:textId="77777777" w:rsidR="004D5A11" w:rsidRDefault="004D5A11">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4D5A11" w:rsidRDefault="7E2C4037">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w:t>
            </w:r>
            <w:r w:rsidR="0C87192E" w:rsidRPr="5659255A">
              <w:rPr>
                <w:rFonts w:ascii="Arial" w:hAnsi="Arial" w:cs="Arial"/>
              </w:rPr>
              <w:t xml:space="preserve">the </w:t>
            </w:r>
            <w:r w:rsidR="10AEB256" w:rsidRPr="5659255A">
              <w:rPr>
                <w:rFonts w:ascii="Arial" w:hAnsi="Arial" w:cs="Arial"/>
                <w:b/>
                <w:bCs/>
              </w:rPr>
              <w:t>ESO</w:t>
            </w:r>
            <w:r w:rsidRPr="5659255A">
              <w:rPr>
                <w:rFonts w:ascii="Arial" w:hAnsi="Arial" w:cs="Arial"/>
                <w:b/>
                <w:bCs/>
              </w:rPr>
              <w:t xml:space="preserve"> Licence;</w:t>
            </w:r>
          </w:p>
        </w:tc>
      </w:tr>
      <w:tr w:rsidR="004D5A11" w14:paraId="3D3C47F3" w14:textId="77777777" w:rsidTr="00123BEA">
        <w:trPr>
          <w:gridAfter w:val="1"/>
          <w:wAfter w:w="29" w:type="dxa"/>
        </w:trPr>
        <w:tc>
          <w:tcPr>
            <w:tcW w:w="2695"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proofErr w:type="gramEnd"/>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In relation to any </w:t>
            </w:r>
            <w:proofErr w:type="gramStart"/>
            <w:r w:rsidRPr="00234ED8">
              <w:rPr>
                <w:rFonts w:ascii="Arial" w:hAnsi="Arial" w:cs="Arial"/>
              </w:rPr>
              <w:t>Works:-</w:t>
            </w:r>
            <w:proofErr w:type="gramEnd"/>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 xml:space="preserve">for the construction of the </w:t>
            </w:r>
            <w:proofErr w:type="gramStart"/>
            <w:r w:rsidRPr="00CF60F6">
              <w:rPr>
                <w:rFonts w:ascii="Arial" w:hAnsi="Arial" w:cs="Arial"/>
              </w:rPr>
              <w:t>Works;</w:t>
            </w:r>
            <w:proofErr w:type="gramEnd"/>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00123BEA">
        <w:trPr>
          <w:gridAfter w:val="1"/>
          <w:wAfter w:w="29" w:type="dxa"/>
        </w:trPr>
        <w:tc>
          <w:tcPr>
            <w:tcW w:w="2695"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7625" w:type="dxa"/>
          </w:tcPr>
          <w:p w14:paraId="59214B54" w14:textId="77777777" w:rsidR="004D5A11" w:rsidRDefault="004D5A11">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1.3.2;</w:t>
            </w:r>
          </w:p>
        </w:tc>
      </w:tr>
      <w:tr w:rsidR="004D5A11" w14:paraId="01FD4D65" w14:textId="77777777" w:rsidTr="00123BEA">
        <w:trPr>
          <w:gridAfter w:val="1"/>
          <w:wAfter w:w="29" w:type="dxa"/>
        </w:trPr>
        <w:tc>
          <w:tcPr>
            <w:tcW w:w="2695" w:type="dxa"/>
          </w:tcPr>
          <w:p w14:paraId="40F92B05" w14:textId="4A639CD3" w:rsidR="004A7A8B" w:rsidRPr="000E6212" w:rsidRDefault="004D5A11" w:rsidP="006554FE">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FE4B08" w:rsidRDefault="004D5A11" w:rsidP="00C6487F">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31F43E0D" w14:textId="455A3070" w:rsidR="00FE4B08" w:rsidRDefault="00FE4B08" w:rsidP="006554FE">
            <w:pPr>
              <w:jc w:val="both"/>
              <w:rPr>
                <w:rFonts w:ascii="Arial" w:hAnsi="Arial" w:cs="Arial"/>
                <w:b/>
                <w:i/>
              </w:rPr>
            </w:pPr>
          </w:p>
        </w:tc>
      </w:tr>
      <w:tr w:rsidR="006554FE" w14:paraId="054D2558" w14:textId="77777777" w:rsidTr="00123BEA">
        <w:trPr>
          <w:gridAfter w:val="1"/>
          <w:wAfter w:w="29" w:type="dxa"/>
        </w:trPr>
        <w:tc>
          <w:tcPr>
            <w:tcW w:w="2695" w:type="dxa"/>
          </w:tcPr>
          <w:p w14:paraId="1C22D4BC" w14:textId="1E5848D4" w:rsidR="006554FE" w:rsidRDefault="006554FE">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6554FE" w:rsidRDefault="006554FE" w:rsidP="006554FE">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4D5A11" w14:paraId="31BED180" w14:textId="77777777" w:rsidTr="00123BEA">
        <w:trPr>
          <w:gridAfter w:val="1"/>
          <w:wAfter w:w="29" w:type="dxa"/>
        </w:trPr>
        <w:tc>
          <w:tcPr>
            <w:tcW w:w="2695" w:type="dxa"/>
          </w:tcPr>
          <w:p w14:paraId="6D8ED8E8" w14:textId="77777777" w:rsidR="004D5A11" w:rsidRDefault="004D5A11">
            <w:pPr>
              <w:pStyle w:val="BodyText"/>
              <w:rPr>
                <w:rFonts w:ascii="Arial" w:hAnsi="Arial" w:cs="Arial"/>
                <w:b/>
                <w:bCs/>
              </w:rPr>
            </w:pPr>
            <w:r>
              <w:rPr>
                <w:rFonts w:ascii="Arial" w:hAnsi="Arial" w:cs="Arial"/>
                <w:b/>
                <w:bCs/>
              </w:rPr>
              <w:t>"Construction Works"</w:t>
            </w:r>
          </w:p>
        </w:tc>
        <w:tc>
          <w:tcPr>
            <w:tcW w:w="7625" w:type="dxa"/>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00123BEA">
        <w:trPr>
          <w:gridAfter w:val="1"/>
          <w:wAfter w:w="29" w:type="dxa"/>
        </w:trPr>
        <w:tc>
          <w:tcPr>
            <w:tcW w:w="2695"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7625" w:type="dxa"/>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w:t>
            </w:r>
            <w:proofErr w:type="gramStart"/>
            <w:r>
              <w:rPr>
                <w:rFonts w:ascii="Arial" w:hAnsi="Arial" w:cs="Arial"/>
              </w:rPr>
              <w:t>successor  body</w:t>
            </w:r>
            <w:proofErr w:type="gramEnd"/>
            <w:r>
              <w:rPr>
                <w:rFonts w:ascii="Arial" w:hAnsi="Arial" w:cs="Arial"/>
              </w:rPr>
              <w:t>) representing all categories of customers, appointed in accordance with Paragraph 8.4.2(b)</w:t>
            </w:r>
          </w:p>
        </w:tc>
      </w:tr>
      <w:tr w:rsidR="004D5A11" w14:paraId="21F6B5F0" w14:textId="77777777" w:rsidTr="00123BEA">
        <w:trPr>
          <w:gridAfter w:val="1"/>
          <w:wAfter w:w="29" w:type="dxa"/>
        </w:trPr>
        <w:tc>
          <w:tcPr>
            <w:tcW w:w="2695" w:type="dxa"/>
          </w:tcPr>
          <w:p w14:paraId="467BF0AD" w14:textId="77777777" w:rsidR="004D5A11" w:rsidRDefault="004D5A11">
            <w:pPr>
              <w:pStyle w:val="BodyText"/>
              <w:rPr>
                <w:rFonts w:ascii="Arial" w:hAnsi="Arial" w:cs="Arial"/>
                <w:b/>
                <w:bCs/>
              </w:rPr>
            </w:pPr>
            <w:r>
              <w:rPr>
                <w:rFonts w:ascii="Arial" w:hAnsi="Arial" w:cs="Arial"/>
                <w:b/>
                <w:bCs/>
              </w:rPr>
              <w:t>“Consumption”</w:t>
            </w:r>
          </w:p>
        </w:tc>
        <w:tc>
          <w:tcPr>
            <w:tcW w:w="7625" w:type="dxa"/>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4D5A11" w14:paraId="24130947" w14:textId="77777777" w:rsidTr="00123BEA">
        <w:trPr>
          <w:gridAfter w:val="1"/>
          <w:wAfter w:w="29" w:type="dxa"/>
        </w:trPr>
        <w:tc>
          <w:tcPr>
            <w:tcW w:w="2695" w:type="dxa"/>
          </w:tcPr>
          <w:p w14:paraId="10AE8DFC" w14:textId="77777777" w:rsidR="004D5A11" w:rsidRDefault="004D5A11">
            <w:pPr>
              <w:pStyle w:val="BodyText"/>
              <w:rPr>
                <w:rFonts w:ascii="Arial" w:hAnsi="Arial" w:cs="Arial"/>
                <w:b/>
                <w:bCs/>
              </w:rPr>
            </w:pPr>
            <w:r>
              <w:rPr>
                <w:rFonts w:ascii="Arial" w:hAnsi="Arial" w:cs="Arial"/>
                <w:b/>
                <w:bCs/>
              </w:rPr>
              <w:t>"Control Telephony"</w:t>
            </w:r>
          </w:p>
        </w:tc>
        <w:tc>
          <w:tcPr>
            <w:tcW w:w="7625" w:type="dxa"/>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00123BEA">
        <w:trPr>
          <w:gridAfter w:val="1"/>
          <w:wAfter w:w="29" w:type="dxa"/>
        </w:trPr>
        <w:tc>
          <w:tcPr>
            <w:tcW w:w="2695"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7625" w:type="dxa"/>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00123BEA">
        <w:trPr>
          <w:gridAfter w:val="1"/>
          <w:wAfter w:w="29" w:type="dxa"/>
        </w:trPr>
        <w:tc>
          <w:tcPr>
            <w:tcW w:w="2695" w:type="dxa"/>
          </w:tcPr>
          <w:p w14:paraId="1EC77298" w14:textId="77777777" w:rsidR="004D5A11" w:rsidRDefault="004D5A11">
            <w:pPr>
              <w:pStyle w:val="BodyText"/>
              <w:rPr>
                <w:rFonts w:ascii="Arial" w:hAnsi="Arial" w:cs="Arial"/>
                <w:b/>
                <w:bCs/>
              </w:rPr>
            </w:pPr>
            <w:r>
              <w:rPr>
                <w:rFonts w:ascii="Arial" w:hAnsi="Arial" w:cs="Arial"/>
                <w:b/>
                <w:bCs/>
              </w:rPr>
              <w:t>"Contract Start Days"</w:t>
            </w:r>
          </w:p>
        </w:tc>
        <w:tc>
          <w:tcPr>
            <w:tcW w:w="7625" w:type="dxa"/>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00123BEA">
        <w:trPr>
          <w:gridAfter w:val="1"/>
          <w:wAfter w:w="29" w:type="dxa"/>
        </w:trPr>
        <w:tc>
          <w:tcPr>
            <w:tcW w:w="2695"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7625" w:type="dxa"/>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00123BEA">
        <w:trPr>
          <w:gridAfter w:val="1"/>
          <w:wAfter w:w="29" w:type="dxa"/>
        </w:trPr>
        <w:tc>
          <w:tcPr>
            <w:tcW w:w="2695" w:type="dxa"/>
          </w:tcPr>
          <w:p w14:paraId="0CBA6B03" w14:textId="77777777" w:rsidR="004D5A11" w:rsidRDefault="004D5A11">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4D5A11" w14:paraId="1861E453" w14:textId="77777777" w:rsidTr="00123BEA">
        <w:trPr>
          <w:gridAfter w:val="1"/>
          <w:wAfter w:w="29" w:type="dxa"/>
        </w:trPr>
        <w:tc>
          <w:tcPr>
            <w:tcW w:w="2695" w:type="dxa"/>
          </w:tcPr>
          <w:p w14:paraId="2BB8EEA5" w14:textId="77777777" w:rsidR="004D5A11" w:rsidRDefault="004D5A11">
            <w:pPr>
              <w:pStyle w:val="BodyText"/>
              <w:rPr>
                <w:rFonts w:ascii="Arial" w:hAnsi="Arial" w:cs="Arial"/>
                <w:b/>
                <w:bCs/>
              </w:rPr>
            </w:pPr>
            <w:r>
              <w:rPr>
                <w:rFonts w:ascii="Arial" w:hAnsi="Arial" w:cs="Arial"/>
                <w:b/>
                <w:bCs/>
              </w:rPr>
              <w:t>"Corporate Functions Person"</w:t>
            </w:r>
          </w:p>
          <w:p w14:paraId="763655BC" w14:textId="77777777" w:rsidR="00F04FDF" w:rsidRDefault="00F04FDF">
            <w:pPr>
              <w:pStyle w:val="BodyText"/>
              <w:rPr>
                <w:rFonts w:ascii="Arial" w:hAnsi="Arial" w:cs="Arial"/>
                <w:b/>
                <w:bCs/>
              </w:rPr>
            </w:pPr>
          </w:p>
          <w:p w14:paraId="6D6B803A" w14:textId="77777777" w:rsidR="00F04FDF" w:rsidRDefault="00F04FDF">
            <w:pPr>
              <w:pStyle w:val="BodyText"/>
              <w:rPr>
                <w:rFonts w:ascii="Arial" w:hAnsi="Arial" w:cs="Arial"/>
                <w:b/>
                <w:bCs/>
              </w:rPr>
            </w:pPr>
          </w:p>
          <w:p w14:paraId="70FAFE0A" w14:textId="77777777" w:rsidR="00F04FDF" w:rsidRDefault="00F04FDF">
            <w:pPr>
              <w:pStyle w:val="BodyText"/>
              <w:rPr>
                <w:rFonts w:ascii="Arial" w:hAnsi="Arial" w:cs="Arial"/>
                <w:b/>
                <w:bCs/>
              </w:rPr>
            </w:pPr>
          </w:p>
          <w:p w14:paraId="18952F14" w14:textId="77777777" w:rsidR="00F04FDF" w:rsidRDefault="00F04FDF">
            <w:pPr>
              <w:pStyle w:val="BodyText"/>
              <w:rPr>
                <w:rFonts w:ascii="Arial" w:hAnsi="Arial" w:cs="Arial"/>
                <w:b/>
                <w:bCs/>
              </w:rPr>
            </w:pPr>
          </w:p>
          <w:p w14:paraId="70131125" w14:textId="43CA83AD" w:rsidR="00F04FDF" w:rsidRPr="00BE6EBA" w:rsidRDefault="006C3DB9" w:rsidP="00BE6EBA">
            <w:pPr>
              <w:pStyle w:val="BodyText"/>
              <w:spacing w:line="480" w:lineRule="auto"/>
              <w:rPr>
                <w:rFonts w:ascii="Arial" w:hAnsi="Arial" w:cs="Arial"/>
                <w:b/>
                <w:bCs/>
              </w:rPr>
            </w:pPr>
            <w:r>
              <w:rPr>
                <w:rFonts w:ascii="Arial" w:hAnsi="Arial" w:cs="Arial"/>
                <w:b/>
                <w:bCs/>
              </w:rPr>
              <w:br/>
            </w:r>
            <w:r w:rsidR="00BE6EBA">
              <w:rPr>
                <w:rFonts w:ascii="Arial" w:hAnsi="Arial" w:cs="Arial"/>
                <w:b/>
                <w:bCs/>
              </w:rPr>
              <w:t>“Cost Adjustment”</w:t>
            </w:r>
          </w:p>
        </w:tc>
        <w:tc>
          <w:tcPr>
            <w:tcW w:w="7625" w:type="dxa"/>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F04FDF" w:rsidRDefault="004D5A11" w:rsidP="00793A7E">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 xml:space="preserve">Main </w:t>
            </w:r>
            <w:proofErr w:type="gramStart"/>
            <w:r>
              <w:rPr>
                <w:rFonts w:ascii="Arial" w:hAnsi="Arial" w:cs="Arial"/>
                <w:b/>
              </w:rPr>
              <w:t>Business</w:t>
            </w:r>
            <w:r>
              <w:rPr>
                <w:rFonts w:ascii="Arial" w:hAnsi="Arial" w:cs="Arial"/>
              </w:rPr>
              <w:t>;</w:t>
            </w:r>
            <w:proofErr w:type="gramEnd"/>
          </w:p>
          <w:p w14:paraId="1A7F1553" w14:textId="7D097E09" w:rsidR="00BE6EBA" w:rsidRDefault="00BE6EBA" w:rsidP="006C3DB9">
            <w:pPr>
              <w:pStyle w:val="BodyText"/>
              <w:jc w:val="both"/>
              <w:rPr>
                <w:rFonts w:ascii="Arial" w:hAnsi="Arial" w:cs="Arial"/>
              </w:rPr>
            </w:pPr>
            <w:r>
              <w:rPr>
                <w:rFonts w:ascii="Arial" w:hAnsi="Arial" w:cs="Arial"/>
              </w:rPr>
              <w:t xml:space="preserve">a payment whose value and timing has been approved by the </w:t>
            </w:r>
            <w:proofErr w:type="gramStart"/>
            <w:r>
              <w:rPr>
                <w:rFonts w:ascii="Arial" w:hAnsi="Arial" w:cs="Arial"/>
              </w:rPr>
              <w:t>Authority</w:t>
            </w:r>
            <w:proofErr w:type="gramEnd"/>
            <w:r>
              <w:rPr>
                <w:rFonts w:ascii="Arial" w:hAnsi="Arial" w:cs="Arial"/>
              </w:rPr>
              <w:t xml:space="preserve"> and which is made by a Licensed Distribution Network Operator as a contribution to the cost of a Transmission infrastructure investment made by a Licensed Transmission Owner that recognises the shared value to the different parties.</w:t>
            </w:r>
          </w:p>
        </w:tc>
      </w:tr>
      <w:tr w:rsidR="004D5A11" w14:paraId="417F6084" w14:textId="77777777" w:rsidTr="00123BEA">
        <w:trPr>
          <w:gridAfter w:val="1"/>
          <w:wAfter w:w="29" w:type="dxa"/>
        </w:trPr>
        <w:tc>
          <w:tcPr>
            <w:tcW w:w="2695" w:type="dxa"/>
          </w:tcPr>
          <w:p w14:paraId="7E810F74" w14:textId="77777777" w:rsidR="004D5A11" w:rsidRDefault="004D5A11">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00123BEA">
        <w:trPr>
          <w:gridAfter w:val="1"/>
          <w:wAfter w:w="29" w:type="dxa"/>
        </w:trPr>
        <w:tc>
          <w:tcPr>
            <w:tcW w:w="2695"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7625" w:type="dxa"/>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00123BEA">
        <w:trPr>
          <w:gridAfter w:val="1"/>
          <w:wAfter w:w="29" w:type="dxa"/>
        </w:trPr>
        <w:tc>
          <w:tcPr>
            <w:tcW w:w="2695"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7625" w:type="dxa"/>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33" w:name="_BPDCD_29"/>
            <w:r w:rsidRPr="00842A97">
              <w:rPr>
                <w:rFonts w:ascii="Arial Bold" w:hAnsi="Arial Bold" w:cs="Arial"/>
                <w:b/>
                <w:bCs/>
              </w:rPr>
              <w:t>The Company</w:t>
            </w:r>
            <w:r w:rsidRPr="00842A97">
              <w:rPr>
                <w:rFonts w:ascii="Arial" w:hAnsi="Arial" w:cs="Arial"/>
              </w:rPr>
              <w:t xml:space="preserve"> </w:t>
            </w:r>
            <w:bookmarkEnd w:id="33"/>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00123BEA">
        <w:trPr>
          <w:gridAfter w:val="1"/>
          <w:wAfter w:w="29" w:type="dxa"/>
        </w:trPr>
        <w:tc>
          <w:tcPr>
            <w:tcW w:w="2695" w:type="dxa"/>
          </w:tcPr>
          <w:p w14:paraId="46D1D578" w14:textId="77777777" w:rsidR="004D5A11" w:rsidRDefault="004D5A11">
            <w:pPr>
              <w:pStyle w:val="BodyText"/>
              <w:rPr>
                <w:rFonts w:ascii="Arial" w:hAnsi="Arial" w:cs="Arial"/>
                <w:b/>
                <w:bCs/>
              </w:rPr>
            </w:pPr>
            <w:r>
              <w:rPr>
                <w:rFonts w:ascii="Arial" w:hAnsi="Arial" w:cs="Arial"/>
                <w:b/>
                <w:bCs/>
              </w:rPr>
              <w:t>"Credit Rating"</w:t>
            </w:r>
          </w:p>
        </w:tc>
        <w:tc>
          <w:tcPr>
            <w:tcW w:w="7625" w:type="dxa"/>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00123BEA">
        <w:trPr>
          <w:gridAfter w:val="1"/>
          <w:wAfter w:w="29" w:type="dxa"/>
        </w:trPr>
        <w:tc>
          <w:tcPr>
            <w:tcW w:w="2695" w:type="dxa"/>
          </w:tcPr>
          <w:p w14:paraId="6BBD90EE" w14:textId="77777777" w:rsidR="004D5A11" w:rsidRDefault="004D5A11">
            <w:pPr>
              <w:pStyle w:val="BodyText"/>
              <w:rPr>
                <w:rFonts w:ascii="Arial" w:hAnsi="Arial" w:cs="Arial"/>
                <w:b/>
                <w:bCs/>
              </w:rPr>
            </w:pPr>
            <w:r>
              <w:rPr>
                <w:rFonts w:ascii="Arial" w:hAnsi="Arial" w:cs="Arial"/>
                <w:b/>
                <w:bCs/>
              </w:rPr>
              <w:t>"CUSC"</w:t>
            </w:r>
          </w:p>
        </w:tc>
        <w:tc>
          <w:tcPr>
            <w:tcW w:w="7625" w:type="dxa"/>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00123BEA">
        <w:trPr>
          <w:gridAfter w:val="1"/>
          <w:wAfter w:w="29" w:type="dxa"/>
        </w:trPr>
        <w:tc>
          <w:tcPr>
            <w:tcW w:w="2695" w:type="dxa"/>
          </w:tcPr>
          <w:p w14:paraId="10440D75" w14:textId="77777777" w:rsidR="004D5A11" w:rsidRDefault="004D5A11">
            <w:pPr>
              <w:pStyle w:val="BodyText"/>
              <w:rPr>
                <w:rFonts w:ascii="Arial" w:hAnsi="Arial" w:cs="Arial"/>
                <w:b/>
                <w:bCs/>
              </w:rPr>
            </w:pPr>
            <w:r>
              <w:rPr>
                <w:rFonts w:ascii="Arial" w:hAnsi="Arial" w:cs="Arial"/>
                <w:b/>
                <w:bCs/>
              </w:rPr>
              <w:t>"CUSC Framework Agreement"</w:t>
            </w:r>
          </w:p>
        </w:tc>
        <w:tc>
          <w:tcPr>
            <w:tcW w:w="7625" w:type="dxa"/>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00123BEA">
        <w:trPr>
          <w:gridAfter w:val="1"/>
          <w:wAfter w:w="29" w:type="dxa"/>
        </w:trPr>
        <w:tc>
          <w:tcPr>
            <w:tcW w:w="2695" w:type="dxa"/>
          </w:tcPr>
          <w:p w14:paraId="24DDCC2D" w14:textId="77777777" w:rsidR="004D5A11" w:rsidRDefault="004D5A11">
            <w:pPr>
              <w:pStyle w:val="BodyText"/>
              <w:rPr>
                <w:rFonts w:ascii="Arial" w:hAnsi="Arial" w:cs="Arial"/>
                <w:b/>
                <w:bCs/>
              </w:rPr>
            </w:pPr>
            <w:r>
              <w:rPr>
                <w:rFonts w:ascii="Arial" w:hAnsi="Arial" w:cs="Arial"/>
                <w:b/>
                <w:bCs/>
              </w:rPr>
              <w:t>"CUSC Implementation Date"</w:t>
            </w:r>
          </w:p>
        </w:tc>
        <w:tc>
          <w:tcPr>
            <w:tcW w:w="7625" w:type="dxa"/>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00123BEA">
        <w:trPr>
          <w:gridAfter w:val="1"/>
          <w:wAfter w:w="29" w:type="dxa"/>
        </w:trPr>
        <w:tc>
          <w:tcPr>
            <w:tcW w:w="2695"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00123BEA">
        <w:trPr>
          <w:gridAfter w:val="1"/>
          <w:wAfter w:w="29" w:type="dxa"/>
        </w:trPr>
        <w:tc>
          <w:tcPr>
            <w:tcW w:w="2695"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00123BEA">
        <w:trPr>
          <w:gridAfter w:val="1"/>
          <w:wAfter w:w="29" w:type="dxa"/>
        </w:trPr>
        <w:tc>
          <w:tcPr>
            <w:tcW w:w="2695" w:type="dxa"/>
          </w:tcPr>
          <w:p w14:paraId="5BE0A702"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00123BEA">
        <w:trPr>
          <w:gridAfter w:val="1"/>
          <w:wAfter w:w="29" w:type="dxa"/>
        </w:trPr>
        <w:tc>
          <w:tcPr>
            <w:tcW w:w="2695" w:type="dxa"/>
          </w:tcPr>
          <w:p w14:paraId="6A0D64A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34"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34"/>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35" w:name="_BPDCD_30"/>
            <w:r w:rsidRPr="00842A97">
              <w:rPr>
                <w:rFonts w:ascii="Arial" w:hAnsi="Arial" w:cs="Arial"/>
              </w:rPr>
              <w:t xml:space="preserve">a </w:t>
            </w:r>
            <w:bookmarkEnd w:id="35"/>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36" w:name="_BPDCD_31"/>
            <w:r w:rsidRPr="00842A97">
              <w:rPr>
                <w:rFonts w:ascii="Arial" w:hAnsi="Arial" w:cs="Arial"/>
                <w:bCs/>
              </w:rPr>
              <w:t>the</w:t>
            </w:r>
            <w:r w:rsidRPr="00842A97">
              <w:rPr>
                <w:rFonts w:ascii="Arial" w:hAnsi="Arial" w:cs="Arial"/>
                <w:b/>
                <w:bCs/>
              </w:rPr>
              <w:t xml:space="preserve"> CUSC Modifications Panel</w:t>
            </w:r>
            <w:bookmarkEnd w:id="36"/>
            <w:r w:rsidRPr="00842A97">
              <w:rPr>
                <w:rFonts w:ascii="Arial" w:hAnsi="Arial" w:cs="Arial"/>
              </w:rPr>
              <w:t>;</w:t>
            </w:r>
          </w:p>
        </w:tc>
      </w:tr>
      <w:tr w:rsidR="004D5A11" w14:paraId="74F84059" w14:textId="77777777" w:rsidTr="00123BEA">
        <w:trPr>
          <w:gridAfter w:val="1"/>
          <w:wAfter w:w="29" w:type="dxa"/>
        </w:trPr>
        <w:tc>
          <w:tcPr>
            <w:tcW w:w="2695" w:type="dxa"/>
          </w:tcPr>
          <w:p w14:paraId="627F6796"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00123BEA">
        <w:trPr>
          <w:gridAfter w:val="1"/>
          <w:wAfter w:w="29" w:type="dxa"/>
        </w:trPr>
        <w:tc>
          <w:tcPr>
            <w:tcW w:w="2695"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00123BEA">
        <w:trPr>
          <w:gridAfter w:val="1"/>
          <w:wAfter w:w="29" w:type="dxa"/>
        </w:trPr>
        <w:tc>
          <w:tcPr>
            <w:tcW w:w="2695"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00123BEA">
        <w:trPr>
          <w:gridAfter w:val="1"/>
          <w:wAfter w:w="29" w:type="dxa"/>
        </w:trPr>
        <w:tc>
          <w:tcPr>
            <w:tcW w:w="2695"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00123BEA">
        <w:trPr>
          <w:gridAfter w:val="1"/>
          <w:wAfter w:w="29" w:type="dxa"/>
        </w:trPr>
        <w:tc>
          <w:tcPr>
            <w:tcW w:w="2695"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00123BEA">
        <w:trPr>
          <w:gridAfter w:val="1"/>
          <w:wAfter w:w="29" w:type="dxa"/>
        </w:trPr>
        <w:tc>
          <w:tcPr>
            <w:tcW w:w="2695" w:type="dxa"/>
          </w:tcPr>
          <w:p w14:paraId="7C9941B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4D5A11" w:rsidRDefault="004D5A11">
            <w:pPr>
              <w:pStyle w:val="clauseindent"/>
              <w:ind w:left="0"/>
              <w:jc w:val="both"/>
              <w:rPr>
                <w:rFonts w:ascii="Arial" w:hAnsi="Arial" w:cs="Arial"/>
              </w:rPr>
            </w:pPr>
            <w:bookmarkStart w:id="37" w:name="_BPDCD_32"/>
            <w:r w:rsidRPr="00842A97">
              <w:rPr>
                <w:rFonts w:ascii="Arial" w:hAnsi="Arial" w:cs="Arial"/>
              </w:rPr>
              <w:t xml:space="preserve">the </w:t>
            </w:r>
            <w:bookmarkEnd w:id="37"/>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38" w:name="_DV_M1"/>
            <w:bookmarkEnd w:id="38"/>
            <w:r>
              <w:rPr>
                <w:rFonts w:ascii="Arial" w:hAnsi="Arial" w:cs="Arial"/>
              </w:rPr>
              <w:t xml:space="preserve"> undertaken by the </w:t>
            </w:r>
            <w:bookmarkStart w:id="39" w:name="_DV_C5"/>
            <w:r>
              <w:rPr>
                <w:rStyle w:val="DeltaViewInsertion"/>
                <w:rFonts w:ascii="Arial" w:hAnsi="Arial" w:cs="Arial"/>
                <w:b/>
                <w:bCs/>
                <w:color w:val="auto"/>
                <w:u w:val="none"/>
              </w:rPr>
              <w:t xml:space="preserve">Panel </w:t>
            </w:r>
            <w:bookmarkStart w:id="40" w:name="_DV_M2"/>
            <w:bookmarkEnd w:id="39"/>
            <w:bookmarkEnd w:id="40"/>
            <w:r>
              <w:rPr>
                <w:rFonts w:ascii="Arial" w:hAnsi="Arial" w:cs="Arial"/>
                <w:b/>
                <w:bCs/>
              </w:rPr>
              <w:t>Chair</w:t>
            </w:r>
            <w:r w:rsidR="0090418F">
              <w:rPr>
                <w:rFonts w:ascii="Arial" w:hAnsi="Arial" w:cs="Arial"/>
                <w:b/>
                <w:bCs/>
              </w:rPr>
              <w:t>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41" w:name="_BPDCD_33"/>
            <w:r w:rsidRPr="00842A97">
              <w:rPr>
                <w:rFonts w:ascii="Arial Bold" w:hAnsi="Arial Bold" w:cs="Arial"/>
                <w:b/>
              </w:rPr>
              <w:t>Applicable</w:t>
            </w:r>
            <w:r w:rsidRPr="00842A97">
              <w:rPr>
                <w:rFonts w:ascii="Arial Bold" w:hAnsi="Arial Bold" w:cs="Arial"/>
              </w:rPr>
              <w:t xml:space="preserve"> </w:t>
            </w:r>
            <w:bookmarkEnd w:id="41"/>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00123BEA">
        <w:trPr>
          <w:gridAfter w:val="1"/>
          <w:wAfter w:w="29" w:type="dxa"/>
        </w:trPr>
        <w:tc>
          <w:tcPr>
            <w:tcW w:w="2695"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r w:rsidR="0090418F">
              <w:rPr>
                <w:rFonts w:ascii="Arial" w:hAnsi="Arial" w:cs="Arial"/>
                <w:b/>
                <w:bCs/>
              </w:rPr>
              <w:t>person</w:t>
            </w:r>
            <w:r>
              <w:rPr>
                <w:rFonts w:ascii="Arial" w:hAnsi="Arial" w:cs="Arial"/>
              </w:rPr>
              <w:t xml:space="preserve"> in accordance with Paragraph</w:t>
            </w:r>
            <w:bookmarkStart w:id="42" w:name="_BPDCD_34"/>
            <w:r>
              <w:rPr>
                <w:rStyle w:val="DeltaViewInsertion"/>
                <w:rFonts w:ascii="Arial" w:hAnsi="Arial" w:cs="Arial"/>
                <w:strike/>
                <w:color w:val="FF0000"/>
                <w:u w:val="none"/>
              </w:rPr>
              <w:t>.</w:t>
            </w:r>
            <w:r>
              <w:rPr>
                <w:rStyle w:val="DeltaViewInsertion"/>
                <w:rFonts w:ascii="Arial" w:hAnsi="Arial" w:cs="Arial"/>
              </w:rPr>
              <w:t xml:space="preserve"> </w:t>
            </w:r>
            <w:bookmarkEnd w:id="42"/>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43"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43"/>
            <w:r w:rsidRPr="00842A97">
              <w:rPr>
                <w:rFonts w:ascii="Arial" w:hAnsi="Arial" w:cs="Arial"/>
                <w:b/>
                <w:bCs/>
              </w:rPr>
              <w:t xml:space="preserve">Workgroup Alternative CUSC Modification </w:t>
            </w:r>
            <w:bookmarkStart w:id="44" w:name="_BPDCI_36"/>
            <w:r w:rsidRPr="00842A97">
              <w:rPr>
                <w:rFonts w:ascii="Arial" w:hAnsi="Arial" w:cs="Arial"/>
                <w:bCs/>
              </w:rPr>
              <w:t>set out in the</w:t>
            </w:r>
            <w:r w:rsidRPr="00842A97">
              <w:rPr>
                <w:rFonts w:ascii="Arial" w:hAnsi="Arial" w:cs="Arial"/>
                <w:b/>
                <w:bCs/>
              </w:rPr>
              <w:t xml:space="preserve"> CUSC Modification Self-Governance Report, </w:t>
            </w:r>
            <w:bookmarkEnd w:id="44"/>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00123BEA">
        <w:trPr>
          <w:gridAfter w:val="1"/>
          <w:wAfter w:w="29" w:type="dxa"/>
        </w:trPr>
        <w:tc>
          <w:tcPr>
            <w:tcW w:w="2695" w:type="dxa"/>
          </w:tcPr>
          <w:p w14:paraId="4A53CC2A" w14:textId="77777777" w:rsidR="004D5A11" w:rsidRDefault="004D5A11">
            <w:pPr>
              <w:pStyle w:val="BodyText"/>
              <w:rPr>
                <w:rFonts w:ascii="Arial" w:hAnsi="Arial" w:cs="Arial"/>
                <w:b/>
                <w:bCs/>
              </w:rPr>
            </w:pPr>
            <w:r>
              <w:rPr>
                <w:rFonts w:ascii="Arial" w:hAnsi="Arial" w:cs="Arial"/>
                <w:b/>
                <w:bCs/>
              </w:rPr>
              <w:t>"CUSC Party"</w:t>
            </w:r>
          </w:p>
        </w:tc>
        <w:tc>
          <w:tcPr>
            <w:tcW w:w="7625" w:type="dxa"/>
          </w:tcPr>
          <w:p w14:paraId="0BCC569B" w14:textId="4A48A3FF" w:rsidR="004D5A11" w:rsidRDefault="7E2C4037" w:rsidP="5659255A">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w:t>
            </w:r>
            <w:r w:rsidR="504C56B3"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637F602" w14:textId="77777777" w:rsidTr="00123BEA">
        <w:trPr>
          <w:gridAfter w:val="1"/>
          <w:wAfter w:w="29" w:type="dxa"/>
        </w:trPr>
        <w:tc>
          <w:tcPr>
            <w:tcW w:w="2695" w:type="dxa"/>
          </w:tcPr>
          <w:p w14:paraId="14DAD520" w14:textId="77777777" w:rsidR="004D5A11" w:rsidRDefault="004D5A11">
            <w:pPr>
              <w:pStyle w:val="BodyText"/>
              <w:rPr>
                <w:rFonts w:ascii="Arial" w:hAnsi="Arial" w:cs="Arial"/>
                <w:b/>
                <w:bCs/>
              </w:rPr>
            </w:pPr>
            <w:r>
              <w:rPr>
                <w:rFonts w:ascii="Arial" w:hAnsi="Arial" w:cs="Arial"/>
                <w:b/>
                <w:bCs/>
              </w:rPr>
              <w:t>"Customer"</w:t>
            </w:r>
          </w:p>
        </w:tc>
        <w:tc>
          <w:tcPr>
            <w:tcW w:w="7625" w:type="dxa"/>
          </w:tcPr>
          <w:p w14:paraId="2A2EF349" w14:textId="0DF99737" w:rsidR="004D5A11" w:rsidRDefault="004D5A11">
            <w:pPr>
              <w:pStyle w:val="BodyText"/>
              <w:jc w:val="both"/>
              <w:rPr>
                <w:rFonts w:ascii="Arial" w:hAnsi="Arial" w:cs="Arial"/>
                <w:b/>
              </w:rPr>
            </w:pPr>
            <w:r>
              <w:rPr>
                <w:rFonts w:ascii="Arial" w:hAnsi="Arial" w:cs="Arial"/>
              </w:rPr>
              <w:t xml:space="preserve">a person to whom electrical power is provided (whether or not </w:t>
            </w:r>
            <w:r w:rsidR="002F0DA2">
              <w:rPr>
                <w:rFonts w:ascii="Arial" w:hAnsi="Arial" w:cs="Arial"/>
              </w:rPr>
              <w:t xml:space="preserve">they are </w:t>
            </w:r>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00123BEA">
        <w:trPr>
          <w:gridAfter w:val="1"/>
          <w:wAfter w:w="29" w:type="dxa"/>
        </w:trPr>
        <w:tc>
          <w:tcPr>
            <w:tcW w:w="2695" w:type="dxa"/>
          </w:tcPr>
          <w:p w14:paraId="0BE5974D" w14:textId="77777777" w:rsidR="004D5A11" w:rsidRDefault="004D5A11">
            <w:pPr>
              <w:pStyle w:val="BodyText"/>
              <w:rPr>
                <w:rFonts w:ascii="Arial" w:hAnsi="Arial" w:cs="Arial"/>
                <w:b/>
                <w:bCs/>
              </w:rPr>
            </w:pPr>
            <w:r>
              <w:rPr>
                <w:rFonts w:ascii="Arial" w:hAnsi="Arial" w:cs="Arial"/>
                <w:b/>
                <w:bCs/>
              </w:rPr>
              <w:t>“Customer Services Team”</w:t>
            </w:r>
          </w:p>
        </w:tc>
        <w:tc>
          <w:tcPr>
            <w:tcW w:w="7625" w:type="dxa"/>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00123BEA">
        <w:trPr>
          <w:gridAfter w:val="1"/>
          <w:wAfter w:w="29" w:type="dxa"/>
        </w:trPr>
        <w:tc>
          <w:tcPr>
            <w:tcW w:w="2695"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7625" w:type="dxa"/>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function;</w:t>
            </w:r>
          </w:p>
          <w:p w14:paraId="2CFC6D74" w14:textId="6D64ED95"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t>
            </w:r>
          </w:p>
          <w:p w14:paraId="6AFFD953"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Central 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Half Hourly 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w:t>
            </w:r>
          </w:p>
          <w:p w14:paraId="74412B5A" w14:textId="77777777" w:rsid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00123BEA">
        <w:trPr>
          <w:gridAfter w:val="1"/>
          <w:wAfter w:w="29" w:type="dxa"/>
        </w:trPr>
        <w:tc>
          <w:tcPr>
            <w:tcW w:w="2695" w:type="dxa"/>
          </w:tcPr>
          <w:p w14:paraId="1FA81ED8" w14:textId="77777777" w:rsidR="004D5A11" w:rsidRDefault="004D5A11">
            <w:pPr>
              <w:pStyle w:val="BodyText"/>
              <w:rPr>
                <w:rFonts w:ascii="Arial" w:hAnsi="Arial" w:cs="Arial"/>
                <w:b/>
                <w:bCs/>
              </w:rPr>
            </w:pPr>
            <w:r>
              <w:rPr>
                <w:rFonts w:ascii="Arial" w:hAnsi="Arial" w:cs="Arial"/>
                <w:b/>
                <w:bCs/>
              </w:rPr>
              <w:t>“DC Converter”</w:t>
            </w:r>
          </w:p>
        </w:tc>
        <w:tc>
          <w:tcPr>
            <w:tcW w:w="7625" w:type="dxa"/>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00123BEA">
        <w:trPr>
          <w:gridAfter w:val="1"/>
          <w:wAfter w:w="29" w:type="dxa"/>
        </w:trPr>
        <w:tc>
          <w:tcPr>
            <w:tcW w:w="2695"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00123BEA">
        <w:trPr>
          <w:gridAfter w:val="1"/>
          <w:wAfter w:w="29" w:type="dxa"/>
        </w:trPr>
        <w:tc>
          <w:tcPr>
            <w:tcW w:w="2695"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7625" w:type="dxa"/>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00123BEA">
        <w:trPr>
          <w:gridAfter w:val="1"/>
          <w:wAfter w:w="29" w:type="dxa"/>
        </w:trPr>
        <w:tc>
          <w:tcPr>
            <w:tcW w:w="2695"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47864E4D" w:rsidR="002B1569" w:rsidRPr="00AC2BBA" w:rsidRDefault="00AC2BBA" w:rsidP="002B1569">
            <w:pPr>
              <w:pStyle w:val="BodyText"/>
              <w:jc w:val="both"/>
              <w:rPr>
                <w:rFonts w:ascii="Arial" w:hAnsi="Arial" w:cs="Arial"/>
                <w:szCs w:val="22"/>
              </w:rPr>
            </w:pPr>
            <w:r w:rsidRPr="00AC2BBA">
              <w:rPr>
                <w:rFonts w:ascii="Arial" w:hAnsi="Arial" w:cs="Arial"/>
                <w:color w:val="000000"/>
                <w:szCs w:val="22"/>
                <w:lang w:eastAsia="en-GB"/>
              </w:rPr>
              <w:t xml:space="preserve">is a statement to be submitted by the </w:t>
            </w:r>
            <w:r w:rsidRPr="00AC2BBA">
              <w:rPr>
                <w:rFonts w:ascii="Arial" w:hAnsi="Arial" w:cs="Arial"/>
                <w:b/>
                <w:color w:val="000000"/>
                <w:szCs w:val="22"/>
                <w:lang w:eastAsia="en-GB"/>
              </w:rPr>
              <w:t>Registrant</w:t>
            </w:r>
            <w:r w:rsidRPr="00AC2BBA">
              <w:rPr>
                <w:rFonts w:ascii="Arial" w:hAnsi="Arial" w:cs="Arial"/>
                <w:color w:val="000000"/>
                <w:szCs w:val="22"/>
                <w:lang w:eastAsia="en-GB"/>
              </w:rPr>
              <w:t xml:space="preserve"> of the relevant </w:t>
            </w:r>
            <w:r w:rsidRPr="00AC2BBA">
              <w:rPr>
                <w:rFonts w:ascii="Arial" w:hAnsi="Arial" w:cs="Arial"/>
                <w:b/>
                <w:color w:val="000000"/>
                <w:szCs w:val="22"/>
                <w:lang w:eastAsia="en-GB"/>
              </w:rPr>
              <w:t>BM Unit(s)</w:t>
            </w:r>
            <w:r w:rsidRPr="00AC2BBA">
              <w:rPr>
                <w:rFonts w:ascii="Arial" w:hAnsi="Arial" w:cs="Arial"/>
                <w:color w:val="000000"/>
                <w:szCs w:val="22"/>
                <w:lang w:eastAsia="en-GB"/>
              </w:rPr>
              <w:t xml:space="preserve"> or </w:t>
            </w:r>
            <w:r w:rsidRPr="00AC2BBA">
              <w:rPr>
                <w:rFonts w:ascii="Arial" w:hAnsi="Arial" w:cs="Arial"/>
                <w:b/>
                <w:color w:val="000000"/>
                <w:szCs w:val="22"/>
                <w:lang w:eastAsia="en-GB"/>
              </w:rPr>
              <w:t>Single Site</w:t>
            </w:r>
          </w:p>
        </w:tc>
      </w:tr>
      <w:tr w:rsidR="002B1569" w14:paraId="6D2BE6C8" w14:textId="77777777" w:rsidTr="00123BEA">
        <w:trPr>
          <w:gridAfter w:val="1"/>
          <w:wAfter w:w="29" w:type="dxa"/>
        </w:trPr>
        <w:tc>
          <w:tcPr>
            <w:tcW w:w="2695" w:type="dxa"/>
          </w:tcPr>
          <w:p w14:paraId="59C8E96C" w14:textId="77777777" w:rsidR="002B1569" w:rsidRDefault="002B1569" w:rsidP="002B1569">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45" w:name="_BPDCI_37"/>
            <w:r w:rsidRPr="00842A97">
              <w:rPr>
                <w:rFonts w:ascii="Arial" w:hAnsi="Arial" w:cs="Arial"/>
              </w:rPr>
              <w:t xml:space="preserve">Section 3, </w:t>
            </w:r>
            <w:bookmarkEnd w:id="45"/>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00123BEA">
        <w:trPr>
          <w:gridAfter w:val="1"/>
          <w:wAfter w:w="29" w:type="dxa"/>
        </w:trPr>
        <w:tc>
          <w:tcPr>
            <w:tcW w:w="2695"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46" w:name="_BPDCI_38"/>
            <w:r w:rsidRPr="00842A97">
              <w:rPr>
                <w:rFonts w:ascii="Arial" w:hAnsi="Arial" w:cs="Arial"/>
              </w:rPr>
              <w:t xml:space="preserve">Section 3, </w:t>
            </w:r>
            <w:bookmarkEnd w:id="46"/>
            <w:r w:rsidRPr="00842A97">
              <w:rPr>
                <w:rFonts w:ascii="Arial" w:hAnsi="Arial" w:cs="Arial"/>
              </w:rPr>
              <w:t>Appendix 2 Paragraph 6  as it may be revised pursuant to Paragraph 3.22.8.</w:t>
            </w:r>
          </w:p>
        </w:tc>
      </w:tr>
      <w:tr w:rsidR="002B1569" w14:paraId="0E41BD07" w14:textId="77777777" w:rsidTr="00123BEA">
        <w:trPr>
          <w:gridAfter w:val="1"/>
          <w:wAfter w:w="29" w:type="dxa"/>
        </w:trPr>
        <w:tc>
          <w:tcPr>
            <w:tcW w:w="2695" w:type="dxa"/>
          </w:tcPr>
          <w:p w14:paraId="31D9EEFA" w14:textId="77777777" w:rsidR="002B1569" w:rsidRDefault="002B1569" w:rsidP="002B1569">
            <w:pPr>
              <w:pStyle w:val="BodyText"/>
              <w:rPr>
                <w:rFonts w:ascii="Arial" w:hAnsi="Arial" w:cs="Arial"/>
                <w:b/>
                <w:bCs/>
              </w:rPr>
            </w:pPr>
            <w:r>
              <w:rPr>
                <w:rFonts w:ascii="Arial" w:hAnsi="Arial" w:cs="Arial"/>
                <w:b/>
                <w:bCs/>
              </w:rPr>
              <w:t>"Deenergisation" or "Deenergise(d)"</w:t>
            </w:r>
          </w:p>
        </w:tc>
        <w:tc>
          <w:tcPr>
            <w:tcW w:w="7625" w:type="dxa"/>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00123BEA">
        <w:trPr>
          <w:gridAfter w:val="1"/>
          <w:wAfter w:w="29" w:type="dxa"/>
        </w:trPr>
        <w:tc>
          <w:tcPr>
            <w:tcW w:w="2695" w:type="dxa"/>
          </w:tcPr>
          <w:p w14:paraId="0AFD72FD" w14:textId="77777777" w:rsidR="002B1569" w:rsidRDefault="002B1569" w:rsidP="002B1569">
            <w:pPr>
              <w:pStyle w:val="BodyText"/>
              <w:rPr>
                <w:rFonts w:ascii="Arial" w:hAnsi="Arial" w:cs="Arial"/>
                <w:b/>
                <w:bCs/>
              </w:rPr>
            </w:pPr>
            <w:r>
              <w:rPr>
                <w:rFonts w:ascii="Arial" w:hAnsi="Arial" w:cs="Arial"/>
                <w:b/>
                <w:bCs/>
              </w:rPr>
              <w:t>"Defaulting Party"</w:t>
            </w:r>
          </w:p>
        </w:tc>
        <w:tc>
          <w:tcPr>
            <w:tcW w:w="7625" w:type="dxa"/>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00123BEA">
        <w:trPr>
          <w:gridAfter w:val="1"/>
          <w:wAfter w:w="29" w:type="dxa"/>
        </w:trPr>
        <w:tc>
          <w:tcPr>
            <w:tcW w:w="2695"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7625" w:type="dxa"/>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00123BEA">
        <w:trPr>
          <w:gridAfter w:val="1"/>
          <w:wAfter w:w="29" w:type="dxa"/>
        </w:trPr>
        <w:tc>
          <w:tcPr>
            <w:tcW w:w="2695" w:type="dxa"/>
          </w:tcPr>
          <w:p w14:paraId="21472E47" w14:textId="601B546B" w:rsidR="001A355E" w:rsidRPr="006F1658" w:rsidRDefault="002B1569" w:rsidP="006F1658">
            <w:pPr>
              <w:pStyle w:val="BodyText"/>
              <w:rPr>
                <w:rFonts w:ascii="Arial" w:hAnsi="Arial" w:cs="Arial"/>
                <w:b/>
                <w:bCs/>
              </w:rPr>
            </w:pPr>
            <w:r>
              <w:rPr>
                <w:rFonts w:ascii="Arial" w:hAnsi="Arial" w:cs="Arial"/>
                <w:b/>
                <w:bCs/>
              </w:rPr>
              <w:t>“Delivering”</w:t>
            </w:r>
          </w:p>
        </w:tc>
        <w:tc>
          <w:tcPr>
            <w:tcW w:w="7625" w:type="dxa"/>
          </w:tcPr>
          <w:p w14:paraId="42C72C97" w14:textId="017CC175" w:rsidR="00F05CD2"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F1658" w14:paraId="5CB613F0" w14:textId="77777777" w:rsidTr="00123BEA">
        <w:trPr>
          <w:gridAfter w:val="1"/>
          <w:wAfter w:w="29" w:type="dxa"/>
        </w:trPr>
        <w:tc>
          <w:tcPr>
            <w:tcW w:w="2695" w:type="dxa"/>
          </w:tcPr>
          <w:p w14:paraId="7F7435E3" w14:textId="40F007CA" w:rsidR="006F1658" w:rsidRDefault="006F1658" w:rsidP="002B1569">
            <w:pPr>
              <w:pStyle w:val="BodyText"/>
              <w:rPr>
                <w:rFonts w:ascii="Arial" w:hAnsi="Arial" w:cs="Arial"/>
                <w:b/>
                <w:bCs/>
              </w:rPr>
            </w:pPr>
            <w:r w:rsidRPr="00F14012">
              <w:rPr>
                <w:rFonts w:ascii="Arial" w:hAnsi="Arial" w:cs="Arial"/>
                <w:b/>
                <w:bCs/>
              </w:rPr>
              <w:t>“Delivery Body”</w:t>
            </w:r>
          </w:p>
        </w:tc>
        <w:tc>
          <w:tcPr>
            <w:tcW w:w="7625" w:type="dxa"/>
          </w:tcPr>
          <w:p w14:paraId="28443BC7" w14:textId="4EB71C9C" w:rsidR="006F1658" w:rsidRPr="00C11EB9" w:rsidRDefault="006F1658" w:rsidP="002B1569">
            <w:pPr>
              <w:pStyle w:val="BodyText"/>
              <w:jc w:val="both"/>
              <w:rPr>
                <w:rFonts w:ascii="Arial" w:hAnsi="Arial" w:cs="Arial"/>
              </w:rPr>
            </w:pPr>
            <w:r w:rsidRPr="00511426">
              <w:rPr>
                <w:rFonts w:ascii="Arial" w:hAnsi="Arial" w:cs="Arial"/>
              </w:rPr>
              <w:t xml:space="preserve">the person designated as the delivery body pursuant to regulations made under section 6BB of the </w:t>
            </w:r>
            <w:r w:rsidRPr="00511426">
              <w:rPr>
                <w:rFonts w:ascii="Arial" w:hAnsi="Arial" w:cs="Arial"/>
                <w:b/>
                <w:bCs/>
              </w:rPr>
              <w:t>Act</w:t>
            </w:r>
            <w:r w:rsidRPr="00511426">
              <w:rPr>
                <w:rFonts w:ascii="Arial" w:hAnsi="Arial" w:cs="Arial"/>
              </w:rPr>
              <w:t>;</w:t>
            </w:r>
          </w:p>
        </w:tc>
      </w:tr>
      <w:tr w:rsidR="002B1569" w14:paraId="50EF6F24" w14:textId="77777777" w:rsidTr="00123BEA">
        <w:trPr>
          <w:gridAfter w:val="1"/>
          <w:wAfter w:w="29" w:type="dxa"/>
        </w:trPr>
        <w:tc>
          <w:tcPr>
            <w:tcW w:w="2695" w:type="dxa"/>
          </w:tcPr>
          <w:p w14:paraId="075DCF5A" w14:textId="77777777" w:rsidR="002B1569" w:rsidRDefault="002B1569" w:rsidP="002B1569">
            <w:pPr>
              <w:pStyle w:val="BodyText"/>
              <w:rPr>
                <w:rFonts w:ascii="Arial" w:hAnsi="Arial" w:cs="Arial"/>
                <w:b/>
                <w:bCs/>
              </w:rPr>
            </w:pPr>
            <w:r>
              <w:rPr>
                <w:rFonts w:ascii="Arial" w:hAnsi="Arial" w:cs="Arial"/>
                <w:b/>
                <w:bCs/>
              </w:rPr>
              <w:t>"De-Load"</w:t>
            </w:r>
          </w:p>
        </w:tc>
        <w:tc>
          <w:tcPr>
            <w:tcW w:w="7625" w:type="dxa"/>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00123BEA">
        <w:trPr>
          <w:gridAfter w:val="1"/>
          <w:wAfter w:w="29" w:type="dxa"/>
        </w:trPr>
        <w:tc>
          <w:tcPr>
            <w:tcW w:w="2695" w:type="dxa"/>
          </w:tcPr>
          <w:p w14:paraId="0C8792AB" w14:textId="77777777" w:rsidR="002B1569" w:rsidRDefault="002B1569" w:rsidP="002B1569">
            <w:pPr>
              <w:pStyle w:val="BodyText"/>
              <w:rPr>
                <w:rFonts w:ascii="Arial" w:hAnsi="Arial" w:cs="Arial"/>
                <w:b/>
                <w:bCs/>
              </w:rPr>
            </w:pPr>
            <w:r>
              <w:rPr>
                <w:rFonts w:ascii="Arial" w:hAnsi="Arial" w:cs="Arial"/>
                <w:b/>
                <w:bCs/>
              </w:rPr>
              <w:t>"Demand"</w:t>
            </w:r>
          </w:p>
        </w:tc>
        <w:tc>
          <w:tcPr>
            <w:tcW w:w="7625" w:type="dxa"/>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00123BEA">
        <w:trPr>
          <w:gridAfter w:val="1"/>
          <w:wAfter w:w="29" w:type="dxa"/>
        </w:trPr>
        <w:tc>
          <w:tcPr>
            <w:tcW w:w="2695" w:type="dxa"/>
          </w:tcPr>
          <w:p w14:paraId="687ECF37" w14:textId="77777777" w:rsidR="002B1569" w:rsidRDefault="002B1569" w:rsidP="002B1569">
            <w:pPr>
              <w:pStyle w:val="BodyText"/>
              <w:rPr>
                <w:rFonts w:ascii="Arial" w:hAnsi="Arial" w:cs="Arial"/>
                <w:b/>
                <w:bCs/>
              </w:rPr>
            </w:pPr>
            <w:r>
              <w:rPr>
                <w:rFonts w:ascii="Arial" w:hAnsi="Arial" w:cs="Arial"/>
                <w:b/>
                <w:bCs/>
              </w:rPr>
              <w:t>"Demand Forecast"</w:t>
            </w:r>
          </w:p>
        </w:tc>
        <w:tc>
          <w:tcPr>
            <w:tcW w:w="7625" w:type="dxa"/>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47" w:name="_BPDCD_39"/>
            <w:r w:rsidRPr="00842A97">
              <w:rPr>
                <w:rFonts w:ascii="Arial Bold" w:hAnsi="Arial Bold" w:cs="Arial"/>
                <w:b/>
              </w:rPr>
              <w:t>User’s</w:t>
            </w:r>
            <w:r w:rsidRPr="00842A97">
              <w:rPr>
                <w:rFonts w:ascii="Arial" w:hAnsi="Arial" w:cs="Arial"/>
                <w:color w:val="0000FF"/>
              </w:rPr>
              <w:t xml:space="preserve"> </w:t>
            </w:r>
            <w:bookmarkEnd w:id="47"/>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00123BEA">
        <w:trPr>
          <w:gridAfter w:val="1"/>
          <w:wAfter w:w="29" w:type="dxa"/>
        </w:trPr>
        <w:tc>
          <w:tcPr>
            <w:tcW w:w="2695"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7625" w:type="dxa"/>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00123BEA">
        <w:trPr>
          <w:gridAfter w:val="1"/>
          <w:wAfter w:w="29" w:type="dxa"/>
        </w:trPr>
        <w:tc>
          <w:tcPr>
            <w:tcW w:w="2695" w:type="dxa"/>
          </w:tcPr>
          <w:p w14:paraId="39E8D8EB" w14:textId="77777777" w:rsidR="002B1569" w:rsidRDefault="002B1569" w:rsidP="002B1569">
            <w:pPr>
              <w:pStyle w:val="BodyText"/>
              <w:rPr>
                <w:rFonts w:ascii="Arial" w:hAnsi="Arial" w:cs="Arial"/>
                <w:b/>
                <w:bCs/>
              </w:rPr>
            </w:pPr>
            <w:r>
              <w:rPr>
                <w:rFonts w:ascii="Arial" w:hAnsi="Arial" w:cs="Arial"/>
                <w:b/>
                <w:bCs/>
              </w:rPr>
              <w:t>"Derogation"</w:t>
            </w:r>
          </w:p>
        </w:tc>
        <w:tc>
          <w:tcPr>
            <w:tcW w:w="7625" w:type="dxa"/>
          </w:tcPr>
          <w:p w14:paraId="34D68311" w14:textId="204B71ED" w:rsidR="002B1569" w:rsidRDefault="58692278" w:rsidP="00123BEA">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04C318ED"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construed accordingly;</w:t>
            </w:r>
          </w:p>
        </w:tc>
      </w:tr>
      <w:tr w:rsidR="002B1569" w14:paraId="46EA1187" w14:textId="77777777" w:rsidTr="00123BEA">
        <w:trPr>
          <w:gridAfter w:val="1"/>
          <w:wAfter w:w="29" w:type="dxa"/>
        </w:trPr>
        <w:tc>
          <w:tcPr>
            <w:tcW w:w="2695"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7625" w:type="dxa"/>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00123BEA">
        <w:trPr>
          <w:gridAfter w:val="1"/>
          <w:wAfter w:w="29" w:type="dxa"/>
        </w:trPr>
        <w:tc>
          <w:tcPr>
            <w:tcW w:w="2695" w:type="dxa"/>
          </w:tcPr>
          <w:p w14:paraId="0527B3F5" w14:textId="77777777" w:rsidR="002B1569" w:rsidRDefault="002B1569" w:rsidP="002B1569">
            <w:pPr>
              <w:pStyle w:val="BodyText"/>
              <w:rPr>
                <w:rFonts w:ascii="Arial" w:hAnsi="Arial" w:cs="Arial"/>
                <w:b/>
                <w:bCs/>
              </w:rPr>
            </w:pPr>
            <w:r>
              <w:rPr>
                <w:rFonts w:ascii="Arial" w:hAnsi="Arial" w:cs="Arial"/>
                <w:b/>
                <w:bCs/>
              </w:rPr>
              <w:t>"Design Variation"</w:t>
            </w:r>
          </w:p>
          <w:p w14:paraId="3A214D5B" w14:textId="77777777" w:rsidR="002778FD" w:rsidRDefault="002778FD" w:rsidP="002B1569">
            <w:pPr>
              <w:pStyle w:val="BodyText"/>
              <w:rPr>
                <w:rFonts w:ascii="Arial" w:hAnsi="Arial" w:cs="Arial"/>
                <w:b/>
                <w:bCs/>
              </w:rPr>
            </w:pPr>
          </w:p>
          <w:p w14:paraId="0F238B01" w14:textId="77777777" w:rsidR="002778FD" w:rsidRDefault="002778FD" w:rsidP="002B1569">
            <w:pPr>
              <w:pStyle w:val="BodyText"/>
              <w:rPr>
                <w:rFonts w:ascii="Arial" w:hAnsi="Arial" w:cs="Arial"/>
                <w:b/>
                <w:bCs/>
              </w:rPr>
            </w:pPr>
          </w:p>
          <w:p w14:paraId="1CAF35AC" w14:textId="3AA522F6" w:rsidR="002778FD" w:rsidRDefault="002778FD" w:rsidP="002B1569">
            <w:pPr>
              <w:pStyle w:val="BodyText"/>
              <w:rPr>
                <w:rFonts w:ascii="Arial" w:hAnsi="Arial" w:cs="Arial"/>
                <w:b/>
                <w:bCs/>
              </w:rPr>
            </w:pPr>
            <w:r>
              <w:rPr>
                <w:rFonts w:ascii="Arial" w:hAnsi="Arial" w:cs="Arial"/>
                <w:b/>
                <w:bCs/>
              </w:rPr>
              <w:t>“</w:t>
            </w:r>
            <w:r w:rsidRPr="002778FD">
              <w:rPr>
                <w:rFonts w:ascii="Arial" w:hAnsi="Arial" w:cs="Arial"/>
                <w:b/>
                <w:bCs/>
              </w:rPr>
              <w:t>Designated Information Exchange System</w:t>
            </w:r>
            <w:r>
              <w:rPr>
                <w:rFonts w:ascii="Arial" w:hAnsi="Arial" w:cs="Arial"/>
                <w:b/>
                <w:bCs/>
              </w:rPr>
              <w:t>”</w:t>
            </w:r>
          </w:p>
        </w:tc>
        <w:tc>
          <w:tcPr>
            <w:tcW w:w="7625" w:type="dxa"/>
          </w:tcPr>
          <w:p w14:paraId="17704091" w14:textId="0E80DA3C" w:rsidR="00046E3E" w:rsidRDefault="002B1569" w:rsidP="002B1569">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p w14:paraId="08AAC1DB" w14:textId="355FD70D" w:rsidR="002778FD" w:rsidRDefault="002778FD" w:rsidP="002B1569">
            <w:pPr>
              <w:pStyle w:val="BodyText"/>
              <w:jc w:val="both"/>
              <w:rPr>
                <w:rFonts w:ascii="Arial" w:hAnsi="Arial" w:cs="Arial"/>
              </w:rPr>
            </w:pPr>
            <w:r>
              <w:rPr>
                <w:rFonts w:ascii="Arial" w:hAnsi="Arial" w:cs="Arial"/>
              </w:rPr>
              <w:t>a</w:t>
            </w:r>
            <w:r w:rsidR="00DA3D41">
              <w:rPr>
                <w:rFonts w:ascii="Arial" w:hAnsi="Arial" w:cs="Arial"/>
              </w:rPr>
              <w:t xml:space="preserve">s defined in the </w:t>
            </w:r>
            <w:r w:rsidR="00DA3D41" w:rsidRPr="00C66154">
              <w:rPr>
                <w:rFonts w:ascii="Arial" w:hAnsi="Arial" w:cs="Arial"/>
                <w:b/>
                <w:bCs/>
              </w:rPr>
              <w:t>Grid Code</w:t>
            </w:r>
            <w:r w:rsidR="00DA3D41">
              <w:rPr>
                <w:rFonts w:ascii="Arial" w:hAnsi="Arial" w:cs="Arial"/>
              </w:rPr>
              <w:t>;</w:t>
            </w:r>
          </w:p>
        </w:tc>
      </w:tr>
      <w:tr w:rsidR="002B1569" w14:paraId="307D517C" w14:textId="77777777" w:rsidTr="00123BEA">
        <w:trPr>
          <w:gridAfter w:val="1"/>
          <w:wAfter w:w="29" w:type="dxa"/>
        </w:trPr>
        <w:tc>
          <w:tcPr>
            <w:tcW w:w="2695" w:type="dxa"/>
          </w:tcPr>
          <w:p w14:paraId="1CC103F7" w14:textId="77777777" w:rsidR="002B1569" w:rsidRDefault="002B1569" w:rsidP="002B1569">
            <w:pPr>
              <w:pStyle w:val="BodyText"/>
              <w:jc w:val="both"/>
              <w:rPr>
                <w:rFonts w:ascii="Arial" w:hAnsi="Arial" w:cs="Arial"/>
                <w:b/>
                <w:bCs/>
              </w:rPr>
            </w:pPr>
            <w:r>
              <w:rPr>
                <w:rFonts w:ascii="Arial" w:hAnsi="Arial" w:cs="Arial"/>
                <w:b/>
                <w:bCs/>
              </w:rPr>
              <w:t>“Designated Sum”</w:t>
            </w:r>
          </w:p>
        </w:tc>
        <w:tc>
          <w:tcPr>
            <w:tcW w:w="7625" w:type="dxa"/>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00123BEA">
        <w:trPr>
          <w:gridAfter w:val="1"/>
          <w:wAfter w:w="29" w:type="dxa"/>
        </w:trPr>
        <w:tc>
          <w:tcPr>
            <w:tcW w:w="2695"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7625" w:type="dxa"/>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00123BEA">
        <w:trPr>
          <w:gridAfter w:val="1"/>
          <w:wAfter w:w="29" w:type="dxa"/>
        </w:trPr>
        <w:tc>
          <w:tcPr>
            <w:tcW w:w="2695" w:type="dxa"/>
          </w:tcPr>
          <w:p w14:paraId="7A127E88" w14:textId="77777777" w:rsidR="002B1569" w:rsidRDefault="002B1569" w:rsidP="002B1569">
            <w:pPr>
              <w:pStyle w:val="BodyText"/>
              <w:rPr>
                <w:rFonts w:ascii="Arial" w:hAnsi="Arial" w:cs="Arial"/>
                <w:b/>
                <w:bCs/>
              </w:rPr>
            </w:pPr>
            <w:r>
              <w:rPr>
                <w:rFonts w:ascii="Arial" w:hAnsi="Arial" w:cs="Arial"/>
                <w:b/>
                <w:bCs/>
              </w:rPr>
              <w:t>"De-synchronisation"</w:t>
            </w:r>
          </w:p>
        </w:tc>
        <w:tc>
          <w:tcPr>
            <w:tcW w:w="7625" w:type="dxa"/>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2B1569" w14:paraId="1B209899" w14:textId="77777777" w:rsidTr="00123BEA">
        <w:trPr>
          <w:gridAfter w:val="1"/>
          <w:wAfter w:w="29" w:type="dxa"/>
        </w:trPr>
        <w:tc>
          <w:tcPr>
            <w:tcW w:w="2695" w:type="dxa"/>
          </w:tcPr>
          <w:p w14:paraId="230AB3D6" w14:textId="77777777" w:rsidR="002B1569" w:rsidRDefault="002B1569" w:rsidP="002B1569">
            <w:pPr>
              <w:pStyle w:val="BodyText"/>
              <w:rPr>
                <w:rFonts w:ascii="Arial" w:hAnsi="Arial" w:cs="Arial"/>
                <w:b/>
                <w:bCs/>
              </w:rPr>
            </w:pPr>
            <w:r>
              <w:rPr>
                <w:rFonts w:ascii="Arial" w:hAnsi="Arial" w:cs="Arial"/>
                <w:b/>
                <w:bCs/>
              </w:rPr>
              <w:t>"Detailed Planning Data"</w:t>
            </w:r>
          </w:p>
        </w:tc>
        <w:tc>
          <w:tcPr>
            <w:tcW w:w="7625" w:type="dxa"/>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00123BEA">
        <w:trPr>
          <w:gridAfter w:val="1"/>
          <w:wAfter w:w="29" w:type="dxa"/>
        </w:trPr>
        <w:tc>
          <w:tcPr>
            <w:tcW w:w="2695"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00123BEA">
        <w:trPr>
          <w:gridAfter w:val="1"/>
          <w:wAfter w:w="29" w:type="dxa"/>
        </w:trPr>
        <w:tc>
          <w:tcPr>
            <w:tcW w:w="2695" w:type="dxa"/>
          </w:tcPr>
          <w:p w14:paraId="7BE46D07" w14:textId="77777777" w:rsidR="002B1569" w:rsidRDefault="002B1569" w:rsidP="002B1569">
            <w:pPr>
              <w:pStyle w:val="BodyText"/>
              <w:rPr>
                <w:rFonts w:ascii="Arial" w:hAnsi="Arial" w:cs="Arial"/>
                <w:b/>
                <w:bCs/>
              </w:rPr>
            </w:pPr>
            <w:r>
              <w:rPr>
                <w:rFonts w:ascii="Arial" w:hAnsi="Arial" w:cs="Arial"/>
                <w:b/>
                <w:bCs/>
              </w:rPr>
              <w:t>"Directive"</w:t>
            </w:r>
          </w:p>
        </w:tc>
        <w:tc>
          <w:tcPr>
            <w:tcW w:w="7625" w:type="dxa"/>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2B1569" w14:paraId="45CA41BE" w14:textId="77777777" w:rsidTr="00123BEA">
        <w:trPr>
          <w:gridAfter w:val="1"/>
          <w:wAfter w:w="29" w:type="dxa"/>
        </w:trPr>
        <w:tc>
          <w:tcPr>
            <w:tcW w:w="2695" w:type="dxa"/>
          </w:tcPr>
          <w:p w14:paraId="7A2408B0" w14:textId="77777777" w:rsidR="002B1569" w:rsidRDefault="002B1569" w:rsidP="002B1569">
            <w:pPr>
              <w:pStyle w:val="BodyText"/>
              <w:rPr>
                <w:rFonts w:ascii="Arial" w:hAnsi="Arial" w:cs="Arial"/>
                <w:b/>
                <w:bCs/>
                <w:i/>
                <w:iCs/>
              </w:rPr>
            </w:pPr>
            <w:r>
              <w:rPr>
                <w:rFonts w:ascii="Arial" w:hAnsi="Arial" w:cs="Arial"/>
                <w:b/>
                <w:bCs/>
              </w:rPr>
              <w:t>“Directly-Connected User” or “Directly-Connected Customer”</w:t>
            </w:r>
          </w:p>
        </w:tc>
        <w:tc>
          <w:tcPr>
            <w:tcW w:w="7625" w:type="dxa"/>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00123BEA">
        <w:trPr>
          <w:gridAfter w:val="1"/>
          <w:wAfter w:w="29" w:type="dxa"/>
        </w:trPr>
        <w:tc>
          <w:tcPr>
            <w:tcW w:w="2695"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7625" w:type="dxa"/>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00123BEA">
        <w:trPr>
          <w:gridAfter w:val="1"/>
          <w:wAfter w:w="29" w:type="dxa"/>
        </w:trPr>
        <w:tc>
          <w:tcPr>
            <w:tcW w:w="2695" w:type="dxa"/>
          </w:tcPr>
          <w:p w14:paraId="038189E5" w14:textId="77777777" w:rsidR="002B1569" w:rsidRDefault="002B1569" w:rsidP="002B1569">
            <w:pPr>
              <w:pStyle w:val="BodyText"/>
              <w:rPr>
                <w:rFonts w:ascii="Arial" w:hAnsi="Arial" w:cs="Arial"/>
                <w:b/>
                <w:bCs/>
              </w:rPr>
            </w:pPr>
            <w:r>
              <w:rPr>
                <w:rFonts w:ascii="Arial" w:hAnsi="Arial" w:cs="Arial"/>
                <w:b/>
                <w:bCs/>
              </w:rPr>
              <w:t>"Dispute Resolution Procedure"</w:t>
            </w:r>
          </w:p>
        </w:tc>
        <w:tc>
          <w:tcPr>
            <w:tcW w:w="7625" w:type="dxa"/>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00123BEA">
        <w:trPr>
          <w:gridAfter w:val="1"/>
          <w:wAfter w:w="29" w:type="dxa"/>
        </w:trPr>
        <w:tc>
          <w:tcPr>
            <w:tcW w:w="2695" w:type="dxa"/>
          </w:tcPr>
          <w:p w14:paraId="64CC9664" w14:textId="77777777" w:rsidR="002B1569" w:rsidRDefault="002B1569" w:rsidP="002B1569">
            <w:pPr>
              <w:pStyle w:val="BodyText"/>
              <w:rPr>
                <w:rFonts w:ascii="Arial" w:hAnsi="Arial" w:cs="Arial"/>
                <w:b/>
                <w:bCs/>
              </w:rPr>
            </w:pPr>
            <w:r>
              <w:rPr>
                <w:rFonts w:ascii="Arial" w:hAnsi="Arial" w:cs="Arial"/>
                <w:b/>
                <w:bCs/>
              </w:rPr>
              <w:t>"Dispute Statement"</w:t>
            </w:r>
          </w:p>
        </w:tc>
        <w:tc>
          <w:tcPr>
            <w:tcW w:w="7625" w:type="dxa"/>
          </w:tcPr>
          <w:p w14:paraId="17B2651B" w14:textId="74229C3F" w:rsidR="002B1569" w:rsidRDefault="002B1569" w:rsidP="002B1569">
            <w:pPr>
              <w:pStyle w:val="BodyText"/>
              <w:jc w:val="both"/>
              <w:rPr>
                <w:rFonts w:ascii="Arial" w:hAnsi="Arial" w:cs="Arial"/>
                <w:strike/>
              </w:rPr>
            </w:pPr>
            <w:r>
              <w:rPr>
                <w:rFonts w:ascii="Arial" w:hAnsi="Arial" w:cs="Arial"/>
              </w:rPr>
              <w:t>as defined in Paragraph 3.1</w:t>
            </w:r>
            <w:r w:rsidR="00615395">
              <w:rPr>
                <w:rFonts w:ascii="Arial" w:hAnsi="Arial" w:cs="Arial"/>
              </w:rPr>
              <w:t>7</w:t>
            </w:r>
            <w:r>
              <w:rPr>
                <w:rFonts w:ascii="Arial" w:hAnsi="Arial" w:cs="Arial"/>
              </w:rPr>
              <w:t>.4;</w:t>
            </w:r>
          </w:p>
        </w:tc>
      </w:tr>
      <w:tr w:rsidR="002B1569" w14:paraId="21EF50A3" w14:textId="77777777" w:rsidTr="00123BEA">
        <w:trPr>
          <w:gridAfter w:val="1"/>
          <w:wAfter w:w="29" w:type="dxa"/>
        </w:trPr>
        <w:tc>
          <w:tcPr>
            <w:tcW w:w="2695"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7625" w:type="dxa"/>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00123BEA">
        <w:trPr>
          <w:gridAfter w:val="1"/>
          <w:wAfter w:w="29" w:type="dxa"/>
        </w:trPr>
        <w:tc>
          <w:tcPr>
            <w:tcW w:w="2695" w:type="dxa"/>
          </w:tcPr>
          <w:p w14:paraId="74F53782" w14:textId="77777777" w:rsidR="002B1569" w:rsidRDefault="002B1569" w:rsidP="002B1569">
            <w:pPr>
              <w:pStyle w:val="BodyText"/>
              <w:rPr>
                <w:rFonts w:ascii="Arial" w:hAnsi="Arial" w:cs="Arial"/>
                <w:b/>
                <w:bCs/>
              </w:rPr>
            </w:pPr>
            <w:r>
              <w:rPr>
                <w:rFonts w:ascii="Arial" w:hAnsi="Arial" w:cs="Arial"/>
                <w:b/>
                <w:bCs/>
              </w:rPr>
              <w:t>"Distribution Agreement"</w:t>
            </w:r>
          </w:p>
        </w:tc>
        <w:tc>
          <w:tcPr>
            <w:tcW w:w="7625" w:type="dxa"/>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00123BEA">
        <w:trPr>
          <w:gridAfter w:val="1"/>
          <w:wAfter w:w="29" w:type="dxa"/>
        </w:trPr>
        <w:tc>
          <w:tcPr>
            <w:tcW w:w="2695" w:type="dxa"/>
          </w:tcPr>
          <w:p w14:paraId="4707D974" w14:textId="77777777" w:rsidR="002B1569" w:rsidRDefault="002B1569" w:rsidP="002B1569">
            <w:pPr>
              <w:pStyle w:val="BodyText"/>
              <w:rPr>
                <w:rFonts w:ascii="Arial" w:hAnsi="Arial" w:cs="Arial"/>
                <w:b/>
                <w:bCs/>
              </w:rPr>
            </w:pPr>
            <w:r>
              <w:rPr>
                <w:rFonts w:ascii="Arial" w:hAnsi="Arial" w:cs="Arial"/>
                <w:b/>
                <w:bCs/>
              </w:rPr>
              <w:t>"Distribution Code(s)"</w:t>
            </w:r>
          </w:p>
        </w:tc>
        <w:tc>
          <w:tcPr>
            <w:tcW w:w="7625" w:type="dxa"/>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00123BEA">
        <w:trPr>
          <w:gridAfter w:val="1"/>
          <w:wAfter w:w="29" w:type="dxa"/>
        </w:trPr>
        <w:tc>
          <w:tcPr>
            <w:tcW w:w="2695"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33D91E22" w:rsidR="00F45C48" w:rsidRPr="003E65CF" w:rsidRDefault="00F45C48" w:rsidP="00F45C48">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Distribution Queue Management Process</w:t>
            </w:r>
            <w:ins w:id="48" w:author="Chris Warburton (NESO)" w:date="2025-06-03T12:18:00Z" w16du:dateUtc="2025-06-03T11:18:00Z">
              <w:r w:rsidR="002545FF" w:rsidRPr="001C4097">
                <w:rPr>
                  <w:rFonts w:ascii="Arial" w:hAnsi="Arial" w:cs="Arial"/>
                  <w:szCs w:val="22"/>
                </w:rPr>
                <w:t xml:space="preserve"> and the </w:t>
              </w:r>
              <w:r w:rsidR="002545FF" w:rsidRPr="00CE192E">
                <w:rPr>
                  <w:rFonts w:ascii="Arial" w:hAnsi="Arial" w:cs="Arial"/>
                  <w:b/>
                  <w:bCs/>
                  <w:szCs w:val="22"/>
                </w:rPr>
                <w:t>User Commitment Methodology</w:t>
              </w:r>
            </w:ins>
            <w:r w:rsidRPr="003E65CF">
              <w:rPr>
                <w:rFonts w:ascii="Arial" w:hAnsi="Arial" w:cs="Arial"/>
                <w:b/>
                <w:bCs/>
                <w:szCs w:val="22"/>
              </w:rPr>
              <w:t xml:space="preserve">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2B1569" w:rsidRPr="00CC2624" w:rsidRDefault="002B1569" w:rsidP="002B1569">
            <w:pPr>
              <w:pStyle w:val="BodyText"/>
              <w:jc w:val="both"/>
              <w:rPr>
                <w:rFonts w:ascii="Arial" w:hAnsi="Arial" w:cs="Arial"/>
                <w:i/>
              </w:rPr>
            </w:pPr>
          </w:p>
        </w:tc>
      </w:tr>
      <w:tr w:rsidR="004C79EC" w14:paraId="77184904" w14:textId="77777777" w:rsidTr="00123BEA">
        <w:trPr>
          <w:gridAfter w:val="1"/>
          <w:wAfter w:w="29" w:type="dxa"/>
        </w:trPr>
        <w:tc>
          <w:tcPr>
            <w:tcW w:w="2695"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00123BEA">
        <w:trPr>
          <w:gridAfter w:val="1"/>
          <w:wAfter w:w="29" w:type="dxa"/>
        </w:trPr>
        <w:tc>
          <w:tcPr>
            <w:tcW w:w="2695"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00123BEA">
        <w:trPr>
          <w:gridAfter w:val="1"/>
          <w:wAfter w:w="29" w:type="dxa"/>
        </w:trPr>
        <w:tc>
          <w:tcPr>
            <w:tcW w:w="2695" w:type="dxa"/>
          </w:tcPr>
          <w:p w14:paraId="3296B956" w14:textId="77777777" w:rsidR="002B1569" w:rsidRDefault="002B1569" w:rsidP="002B1569">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00123BEA">
        <w:trPr>
          <w:gridAfter w:val="1"/>
          <w:wAfter w:w="29" w:type="dxa"/>
        </w:trPr>
        <w:tc>
          <w:tcPr>
            <w:tcW w:w="2695" w:type="dxa"/>
          </w:tcPr>
          <w:p w14:paraId="379C9764" w14:textId="77777777" w:rsidR="002B1569" w:rsidRPr="00380A4F" w:rsidRDefault="002B1569" w:rsidP="002B1569">
            <w:pPr>
              <w:pStyle w:val="BodyText"/>
              <w:rPr>
                <w:rFonts w:ascii="Arial" w:hAnsi="Arial" w:cs="Arial"/>
                <w:b/>
                <w:bCs/>
              </w:rPr>
            </w:pPr>
            <w:r w:rsidRPr="00380A4F">
              <w:rPr>
                <w:rFonts w:ascii="Arial" w:hAnsi="Arial" w:cs="Arial"/>
                <w:b/>
                <w:bCs/>
              </w:rPr>
              <w:t>"Distribution Licence"</w:t>
            </w:r>
          </w:p>
          <w:p w14:paraId="2CE98482" w14:textId="22D0997A" w:rsidR="00C86D6C" w:rsidRPr="00380A4F" w:rsidRDefault="00C86D6C" w:rsidP="00F67A87">
            <w:pPr>
              <w:rPr>
                <w:rFonts w:ascii="Arial" w:hAnsi="Arial" w:cs="Arial"/>
                <w:b/>
                <w:bCs/>
              </w:rPr>
            </w:pPr>
          </w:p>
        </w:tc>
        <w:tc>
          <w:tcPr>
            <w:tcW w:w="7625" w:type="dxa"/>
          </w:tcPr>
          <w:p w14:paraId="3DEA3AAC"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FE7668" w:rsidRDefault="00FE7668" w:rsidP="00F67A87">
            <w:pPr>
              <w:jc w:val="both"/>
              <w:rPr>
                <w:rFonts w:ascii="Arial" w:hAnsi="Arial" w:cs="Arial"/>
              </w:rPr>
            </w:pPr>
          </w:p>
        </w:tc>
      </w:tr>
      <w:tr w:rsidR="00F67A87" w14:paraId="32652142" w14:textId="77777777" w:rsidTr="00123BEA">
        <w:trPr>
          <w:gridAfter w:val="1"/>
          <w:wAfter w:w="29" w:type="dxa"/>
        </w:trPr>
        <w:tc>
          <w:tcPr>
            <w:tcW w:w="2695" w:type="dxa"/>
          </w:tcPr>
          <w:p w14:paraId="4CD370F4" w14:textId="77777777" w:rsidR="00F67A87" w:rsidRPr="00380A4F" w:rsidRDefault="00F67A87" w:rsidP="00F67A87">
            <w:pPr>
              <w:rPr>
                <w:rFonts w:ascii="Arial" w:hAnsi="Arial" w:cs="Arial"/>
                <w:b/>
                <w:bCs/>
                <w:szCs w:val="22"/>
              </w:rPr>
            </w:pPr>
            <w:r w:rsidRPr="00380A4F">
              <w:rPr>
                <w:rFonts w:ascii="Arial" w:hAnsi="Arial" w:cs="Arial"/>
                <w:b/>
                <w:bCs/>
                <w:szCs w:val="22"/>
              </w:rPr>
              <w:t>“Distribution Queue Management Process”</w:t>
            </w:r>
          </w:p>
          <w:p w14:paraId="3205C274" w14:textId="77777777" w:rsidR="00F67A87" w:rsidRDefault="00F67A87" w:rsidP="002B1569">
            <w:pPr>
              <w:pStyle w:val="BodyText"/>
              <w:rPr>
                <w:rFonts w:ascii="Arial" w:hAnsi="Arial" w:cs="Arial"/>
                <w:b/>
                <w:bCs/>
              </w:rPr>
            </w:pPr>
          </w:p>
        </w:tc>
        <w:tc>
          <w:tcPr>
            <w:tcW w:w="7625" w:type="dxa"/>
          </w:tcPr>
          <w:p w14:paraId="2201995C" w14:textId="758D0716" w:rsidR="00F67A87" w:rsidRDefault="00F67A87" w:rsidP="00D4522F">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2B1569" w14:paraId="05C7ECBD" w14:textId="77777777" w:rsidTr="00123BEA">
        <w:trPr>
          <w:gridAfter w:val="1"/>
          <w:wAfter w:w="29" w:type="dxa"/>
        </w:trPr>
        <w:tc>
          <w:tcPr>
            <w:tcW w:w="2695" w:type="dxa"/>
          </w:tcPr>
          <w:p w14:paraId="12E8A7F5" w14:textId="77777777" w:rsidR="002B1569" w:rsidRDefault="002B1569" w:rsidP="002B1569">
            <w:pPr>
              <w:pStyle w:val="BodyText"/>
              <w:rPr>
                <w:rFonts w:ascii="Arial" w:hAnsi="Arial" w:cs="Arial"/>
                <w:b/>
                <w:bCs/>
              </w:rPr>
            </w:pPr>
            <w:r>
              <w:rPr>
                <w:rFonts w:ascii="Arial" w:hAnsi="Arial" w:cs="Arial"/>
                <w:b/>
                <w:bCs/>
              </w:rPr>
              <w:t>"Distribution System"</w:t>
            </w:r>
          </w:p>
        </w:tc>
        <w:tc>
          <w:tcPr>
            <w:tcW w:w="7625" w:type="dxa"/>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00123BEA">
        <w:trPr>
          <w:gridAfter w:val="1"/>
          <w:wAfter w:w="29" w:type="dxa"/>
        </w:trPr>
        <w:tc>
          <w:tcPr>
            <w:tcW w:w="2695" w:type="dxa"/>
          </w:tcPr>
          <w:p w14:paraId="61D1D312" w14:textId="77777777" w:rsidR="002B1569" w:rsidRDefault="002B1569" w:rsidP="002B1569">
            <w:pPr>
              <w:pStyle w:val="BodyText"/>
              <w:rPr>
                <w:rFonts w:ascii="Arial" w:hAnsi="Arial" w:cs="Arial"/>
                <w:b/>
                <w:bCs/>
              </w:rPr>
            </w:pPr>
            <w:r>
              <w:rPr>
                <w:rFonts w:ascii="Arial" w:hAnsi="Arial" w:cs="Arial"/>
                <w:b/>
                <w:bCs/>
              </w:rPr>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2B1569" w:rsidRDefault="002B1569" w:rsidP="002B1569">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2B1569" w:rsidRPr="0034202B" w:rsidRDefault="002B1569" w:rsidP="002B1569">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2B1569" w:rsidRDefault="002B1569" w:rsidP="005D7C83">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F67A87" w14:paraId="28DDEFA0" w14:textId="77777777" w:rsidTr="00123BEA">
        <w:trPr>
          <w:gridAfter w:val="1"/>
          <w:wAfter w:w="29" w:type="dxa"/>
        </w:trPr>
        <w:tc>
          <w:tcPr>
            <w:tcW w:w="2695" w:type="dxa"/>
          </w:tcPr>
          <w:p w14:paraId="10E04A83" w14:textId="77777777" w:rsidR="00F67A87" w:rsidRDefault="00F67A87" w:rsidP="00F67A87">
            <w:pPr>
              <w:pStyle w:val="BodyText"/>
              <w:rPr>
                <w:rFonts w:ascii="Arial" w:hAnsi="Arial" w:cs="Arial"/>
                <w:b/>
                <w:bCs/>
              </w:rPr>
            </w:pPr>
            <w:r>
              <w:rPr>
                <w:rFonts w:ascii="Arial" w:hAnsi="Arial" w:cs="Arial"/>
                <w:b/>
                <w:bCs/>
              </w:rPr>
              <w:t>"Dormant CUSC Party"</w:t>
            </w:r>
          </w:p>
          <w:p w14:paraId="094E0B36" w14:textId="77777777" w:rsidR="00F67A87" w:rsidRDefault="00F67A87" w:rsidP="002B1569">
            <w:pPr>
              <w:pStyle w:val="BodyText"/>
              <w:rPr>
                <w:rFonts w:ascii="Arial" w:hAnsi="Arial" w:cs="Arial"/>
                <w:b/>
                <w:bCs/>
              </w:rPr>
            </w:pPr>
          </w:p>
        </w:tc>
        <w:tc>
          <w:tcPr>
            <w:tcW w:w="7625" w:type="dxa"/>
          </w:tcPr>
          <w:p w14:paraId="1210C839" w14:textId="00EFC66A" w:rsidR="00F67A87" w:rsidRDefault="00F67A87" w:rsidP="00D4522F">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2B1569" w14:paraId="13E56189" w14:textId="77777777" w:rsidTr="00123BEA">
        <w:trPr>
          <w:gridAfter w:val="1"/>
          <w:wAfter w:w="29" w:type="dxa"/>
        </w:trPr>
        <w:tc>
          <w:tcPr>
            <w:tcW w:w="2695" w:type="dxa"/>
          </w:tcPr>
          <w:p w14:paraId="023D7A33" w14:textId="208C1A62" w:rsidR="002B1569" w:rsidRDefault="00F67A87" w:rsidP="002B1569">
            <w:pPr>
              <w:ind w:left="3600" w:hanging="3600"/>
            </w:pPr>
            <w:r>
              <w:rPr>
                <w:rFonts w:ascii="Arial" w:hAnsi="Arial" w:cs="Arial"/>
                <w:b/>
                <w:szCs w:val="22"/>
              </w:rPr>
              <w:t>“</w:t>
            </w:r>
            <w:r w:rsidR="002B1569" w:rsidRPr="004E4C04">
              <w:rPr>
                <w:rFonts w:ascii="Arial" w:hAnsi="Arial" w:cs="Arial"/>
                <w:b/>
                <w:szCs w:val="22"/>
              </w:rPr>
              <w:t>Downstream Party</w:t>
            </w:r>
            <w:r>
              <w:rPr>
                <w:rFonts w:ascii="Arial" w:hAnsi="Arial" w:cs="Arial"/>
                <w:b/>
                <w:szCs w:val="22"/>
              </w:rPr>
              <w:t>”</w:t>
            </w:r>
            <w:r w:rsidR="002B1569" w:rsidRPr="004E4C04">
              <w:rPr>
                <w:rFonts w:cs="Arial"/>
                <w:b/>
                <w:sz w:val="24"/>
              </w:rPr>
              <w:tab/>
            </w:r>
          </w:p>
        </w:tc>
        <w:tc>
          <w:tcPr>
            <w:tcW w:w="7625" w:type="dxa"/>
          </w:tcPr>
          <w:p w14:paraId="1EFABB05" w14:textId="04EEDFE6" w:rsidR="006A408C" w:rsidRPr="006A408C" w:rsidRDefault="002B1569" w:rsidP="00F67A87">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F67A87" w14:paraId="3326E058" w14:textId="77777777" w:rsidTr="00123BEA">
        <w:trPr>
          <w:gridAfter w:val="1"/>
          <w:wAfter w:w="29" w:type="dxa"/>
        </w:trPr>
        <w:tc>
          <w:tcPr>
            <w:tcW w:w="2695" w:type="dxa"/>
          </w:tcPr>
          <w:p w14:paraId="4E28ECE8" w14:textId="553BF7E2" w:rsidR="00F67A87" w:rsidRDefault="00F67A87" w:rsidP="00860FFC">
            <w:pPr>
              <w:pStyle w:val="BodyText"/>
              <w:rPr>
                <w:rFonts w:ascii="Arial" w:hAnsi="Arial" w:cs="Arial"/>
                <w:b/>
                <w:bCs/>
              </w:rPr>
            </w:pPr>
            <w:r>
              <w:rPr>
                <w:rFonts w:ascii="Arial" w:hAnsi="Arial" w:cs="Arial"/>
                <w:b/>
                <w:bCs/>
              </w:rPr>
              <w:t>"Earthing"</w:t>
            </w:r>
          </w:p>
        </w:tc>
        <w:tc>
          <w:tcPr>
            <w:tcW w:w="7625" w:type="dxa"/>
          </w:tcPr>
          <w:p w14:paraId="13154C90" w14:textId="5148B641" w:rsidR="00F67A87" w:rsidRDefault="00F67A87" w:rsidP="00C61D2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FD7E2A" w14:paraId="21809601" w14:textId="77777777" w:rsidTr="00123BEA">
        <w:trPr>
          <w:gridAfter w:val="1"/>
          <w:wAfter w:w="29" w:type="dxa"/>
        </w:trPr>
        <w:tc>
          <w:tcPr>
            <w:tcW w:w="2695"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7625" w:type="dxa"/>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7526CA" w:rsidRPr="007526CA" w14:paraId="61F9A7E2" w14:textId="77777777" w:rsidTr="00123BEA">
        <w:trPr>
          <w:gridAfter w:val="1"/>
          <w:wAfter w:w="29" w:type="dxa"/>
        </w:trPr>
        <w:tc>
          <w:tcPr>
            <w:tcW w:w="2695" w:type="dxa"/>
          </w:tcPr>
          <w:p w14:paraId="2EA2C0F6" w14:textId="61B094F1" w:rsidR="00BB683E" w:rsidRDefault="00D352E2" w:rsidP="002B1569">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00123BEA">
        <w:trPr>
          <w:gridAfter w:val="1"/>
          <w:wAfter w:w="29" w:type="dxa"/>
        </w:trPr>
        <w:tc>
          <w:tcPr>
            <w:tcW w:w="2695" w:type="dxa"/>
          </w:tcPr>
          <w:p w14:paraId="442816FD" w14:textId="77777777" w:rsidR="002B1569" w:rsidRDefault="002B1569" w:rsidP="002B1569">
            <w:pPr>
              <w:pStyle w:val="BodyText"/>
              <w:rPr>
                <w:rFonts w:ascii="Arial" w:hAnsi="Arial" w:cs="Arial"/>
                <w:b/>
                <w:bCs/>
              </w:rPr>
            </w:pPr>
            <w:r>
              <w:rPr>
                <w:rFonts w:ascii="Arial" w:hAnsi="Arial" w:cs="Arial"/>
                <w:b/>
                <w:bCs/>
              </w:rPr>
              <w:t>"EdF Documents"</w:t>
            </w:r>
          </w:p>
        </w:tc>
        <w:tc>
          <w:tcPr>
            <w:tcW w:w="7625" w:type="dxa"/>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00123BEA">
        <w:trPr>
          <w:gridAfter w:val="1"/>
          <w:wAfter w:w="29" w:type="dxa"/>
        </w:trPr>
        <w:tc>
          <w:tcPr>
            <w:tcW w:w="2695" w:type="dxa"/>
          </w:tcPr>
          <w:p w14:paraId="704FF265" w14:textId="77777777" w:rsidR="002B1569" w:rsidRDefault="002B1569" w:rsidP="002B1569">
            <w:pPr>
              <w:pStyle w:val="BodyText"/>
              <w:rPr>
                <w:rFonts w:ascii="Arial" w:hAnsi="Arial" w:cs="Arial"/>
                <w:b/>
                <w:bCs/>
              </w:rPr>
            </w:pPr>
            <w:r>
              <w:rPr>
                <w:rFonts w:ascii="Arial" w:hAnsi="Arial" w:cs="Arial"/>
                <w:b/>
                <w:bCs/>
              </w:rPr>
              <w:t>"Election Timetable"</w:t>
            </w:r>
          </w:p>
        </w:tc>
        <w:tc>
          <w:tcPr>
            <w:tcW w:w="7625" w:type="dxa"/>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00123BEA">
        <w:trPr>
          <w:gridAfter w:val="1"/>
          <w:wAfter w:w="29" w:type="dxa"/>
        </w:trPr>
        <w:tc>
          <w:tcPr>
            <w:tcW w:w="2695"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7625" w:type="dxa"/>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2B1569" w14:paraId="5033480C" w14:textId="77777777" w:rsidTr="00123BEA">
        <w:trPr>
          <w:gridAfter w:val="1"/>
          <w:wAfter w:w="29" w:type="dxa"/>
        </w:trPr>
        <w:tc>
          <w:tcPr>
            <w:tcW w:w="2695" w:type="dxa"/>
          </w:tcPr>
          <w:p w14:paraId="71FA909B" w14:textId="77777777" w:rsidR="007518BA" w:rsidRDefault="007518BA" w:rsidP="007518BA">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6F5461" w:rsidRPr="000A3FD7" w:rsidRDefault="006F5461" w:rsidP="00C61D2E">
            <w:pPr>
              <w:pStyle w:val="BodyText"/>
            </w:pPr>
          </w:p>
        </w:tc>
        <w:tc>
          <w:tcPr>
            <w:tcW w:w="7625" w:type="dxa"/>
          </w:tcPr>
          <w:p w14:paraId="0A249E53" w14:textId="7D90F378" w:rsidR="007518BA" w:rsidRDefault="007518BA" w:rsidP="007518BA">
            <w:pPr>
              <w:pStyle w:val="Default"/>
              <w:jc w:val="both"/>
              <w:rPr>
                <w:sz w:val="23"/>
                <w:szCs w:val="23"/>
              </w:rPr>
            </w:pPr>
            <w:r>
              <w:rPr>
                <w:sz w:val="23"/>
                <w:szCs w:val="23"/>
              </w:rPr>
              <w:t xml:space="preserve">means the English version of Commission Regulation (EU) 2017/2195 as converted into </w:t>
            </w:r>
            <w:r w:rsidR="00C429D0">
              <w:rPr>
                <w:b/>
                <w:bCs/>
                <w:sz w:val="23"/>
                <w:szCs w:val="23"/>
              </w:rPr>
              <w:t xml:space="preserve">Assimilated </w:t>
            </w:r>
            <w:r>
              <w:rPr>
                <w:b/>
                <w:bCs/>
                <w:sz w:val="23"/>
                <w:szCs w:val="23"/>
              </w:rPr>
              <w:t>Law</w:t>
            </w:r>
            <w:r>
              <w:rPr>
                <w:sz w:val="23"/>
                <w:szCs w:val="23"/>
              </w:rPr>
              <w:t xml:space="preserve">; </w:t>
            </w:r>
          </w:p>
          <w:p w14:paraId="733EEDBC" w14:textId="54951276" w:rsidR="006F5461" w:rsidRDefault="006F5461" w:rsidP="00C61D2E">
            <w:pPr>
              <w:pStyle w:val="BodyText"/>
              <w:jc w:val="both"/>
              <w:rPr>
                <w:rFonts w:ascii="Arial" w:hAnsi="Arial" w:cs="Arial"/>
              </w:rPr>
            </w:pPr>
          </w:p>
        </w:tc>
      </w:tr>
      <w:tr w:rsidR="004C79EC" w14:paraId="1C62A7E3" w14:textId="77777777" w:rsidTr="00123BEA">
        <w:trPr>
          <w:gridAfter w:val="1"/>
          <w:wAfter w:w="29" w:type="dxa"/>
        </w:trPr>
        <w:tc>
          <w:tcPr>
            <w:tcW w:w="2695"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00123BEA">
        <w:trPr>
          <w:gridAfter w:val="1"/>
          <w:wAfter w:w="29" w:type="dxa"/>
        </w:trPr>
        <w:tc>
          <w:tcPr>
            <w:tcW w:w="2695"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00123BEA">
        <w:trPr>
          <w:gridAfter w:val="1"/>
          <w:wAfter w:w="29" w:type="dxa"/>
        </w:trPr>
        <w:tc>
          <w:tcPr>
            <w:tcW w:w="2695" w:type="dxa"/>
          </w:tcPr>
          <w:p w14:paraId="73C11871" w14:textId="77777777" w:rsidR="004C79EC" w:rsidRDefault="004C79EC" w:rsidP="004C79EC">
            <w:pPr>
              <w:pStyle w:val="BodyText"/>
              <w:rPr>
                <w:rFonts w:ascii="Arial" w:hAnsi="Arial" w:cs="Arial"/>
                <w:b/>
                <w:bCs/>
              </w:rPr>
            </w:pPr>
            <w:r>
              <w:rPr>
                <w:rFonts w:ascii="Arial" w:hAnsi="Arial" w:cs="Arial"/>
                <w:b/>
                <w:bCs/>
              </w:rPr>
              <w:t>“Electricity Regulation”</w:t>
            </w:r>
          </w:p>
        </w:tc>
        <w:tc>
          <w:tcPr>
            <w:tcW w:w="7625" w:type="dxa"/>
          </w:tcPr>
          <w:p w14:paraId="51D3ABF9" w14:textId="3CD92C18"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001172E2">
              <w:rPr>
                <w:rFonts w:ascii="Arial" w:hAnsi="Arial" w:cs="Arial"/>
                <w:b/>
                <w:bCs/>
                <w:szCs w:val="22"/>
              </w:rPr>
              <w:t>Assimilated</w:t>
            </w:r>
            <w:r w:rsidRPr="00323775">
              <w:rPr>
                <w:rFonts w:ascii="Arial" w:hAnsi="Arial" w:cs="Arial"/>
                <w:b/>
                <w:bCs/>
                <w:szCs w:val="22"/>
              </w:rPr>
              <w:t xml:space="preserve"> Law</w:t>
            </w:r>
          </w:p>
        </w:tc>
      </w:tr>
      <w:tr w:rsidR="00AE20FC" w14:paraId="5F38A26A" w14:textId="77777777" w:rsidTr="00123BEA">
        <w:trPr>
          <w:gridAfter w:val="1"/>
          <w:wAfter w:w="29" w:type="dxa"/>
        </w:trPr>
        <w:tc>
          <w:tcPr>
            <w:tcW w:w="2695"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00123BEA">
        <w:trPr>
          <w:gridAfter w:val="1"/>
          <w:wAfter w:w="29" w:type="dxa"/>
        </w:trPr>
        <w:tc>
          <w:tcPr>
            <w:tcW w:w="2695" w:type="dxa"/>
          </w:tcPr>
          <w:p w14:paraId="1ABBAE07" w14:textId="75236C21" w:rsidR="00561F63" w:rsidRPr="00AE20FC" w:rsidRDefault="00AE20FC" w:rsidP="00C61D2E">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E97F6A" w:rsidRPr="00E97F6A" w:rsidRDefault="00AE20FC" w:rsidP="00C61D2E">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5659255A" w14:paraId="324143AE" w14:textId="77777777" w:rsidTr="00123BEA">
        <w:trPr>
          <w:gridAfter w:val="1"/>
          <w:wAfter w:w="29" w:type="dxa"/>
          <w:trHeight w:val="300"/>
        </w:trPr>
        <w:tc>
          <w:tcPr>
            <w:tcW w:w="2695" w:type="dxa"/>
          </w:tcPr>
          <w:p w14:paraId="1EBB65CF" w14:textId="30A5C8A9" w:rsidR="662FF556" w:rsidRDefault="662FF556" w:rsidP="00123BEA">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662FF556" w:rsidRDefault="00B61818" w:rsidP="00123BEA">
            <w:pPr>
              <w:pStyle w:val="BodyText"/>
              <w:jc w:val="both"/>
              <w:rPr>
                <w:rFonts w:ascii="Arial" w:hAnsi="Arial" w:cs="Arial"/>
                <w:color w:val="000000" w:themeColor="text1"/>
                <w:lang w:eastAsia="en-GB"/>
              </w:rPr>
            </w:pPr>
            <w:r>
              <w:rPr>
                <w:rFonts w:ascii="Arial" w:hAnsi="Arial" w:cs="Arial"/>
                <w:color w:val="000000" w:themeColor="text1"/>
                <w:lang w:eastAsia="en-GB"/>
              </w:rPr>
              <w:t>m</w:t>
            </w:r>
            <w:r w:rsidR="662FF556" w:rsidRPr="5659255A">
              <w:rPr>
                <w:rFonts w:ascii="Arial" w:hAnsi="Arial" w:cs="Arial"/>
                <w:color w:val="000000" w:themeColor="text1"/>
                <w:lang w:eastAsia="en-GB"/>
              </w:rPr>
              <w:t xml:space="preserve">eans a licence granted or treated as granted under section 6(1)(da) of the Electricity Act 1989; </w:t>
            </w:r>
          </w:p>
        </w:tc>
      </w:tr>
      <w:tr w:rsidR="5659255A" w14:paraId="221AFA13" w14:textId="77777777" w:rsidTr="00123BEA">
        <w:trPr>
          <w:gridAfter w:val="1"/>
          <w:wAfter w:w="29" w:type="dxa"/>
          <w:trHeight w:val="300"/>
        </w:trPr>
        <w:tc>
          <w:tcPr>
            <w:tcW w:w="2695" w:type="dxa"/>
          </w:tcPr>
          <w:p w14:paraId="17EB0D17" w14:textId="2F707864" w:rsidR="662FF556" w:rsidRDefault="662FF556" w:rsidP="00123BEA">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662FF556" w:rsidRDefault="008C2ABF" w:rsidP="00123BEA">
            <w:pPr>
              <w:pStyle w:val="BodyText"/>
              <w:jc w:val="both"/>
              <w:rPr>
                <w:rFonts w:ascii="Arial" w:hAnsi="Arial" w:cs="Arial"/>
                <w:color w:val="000000" w:themeColor="text1"/>
                <w:lang w:eastAsia="en-GB"/>
              </w:rPr>
            </w:pPr>
            <w:r>
              <w:rPr>
                <w:rFonts w:ascii="Arial" w:hAnsi="Arial" w:cs="Arial"/>
                <w:color w:val="000000" w:themeColor="text1"/>
                <w:lang w:eastAsia="en-GB"/>
              </w:rPr>
              <w:t>a</w:t>
            </w:r>
            <w:r w:rsidR="662FF556" w:rsidRPr="5659255A">
              <w:rPr>
                <w:rFonts w:ascii="Arial" w:hAnsi="Arial" w:cs="Arial"/>
                <w:color w:val="000000" w:themeColor="text1"/>
                <w:lang w:eastAsia="en-GB"/>
              </w:rPr>
              <w:t>s defined in the Grid Code,</w:t>
            </w:r>
          </w:p>
        </w:tc>
      </w:tr>
      <w:tr w:rsidR="00C61D2E" w14:paraId="7EA237E9" w14:textId="77777777" w:rsidTr="00123BEA">
        <w:trPr>
          <w:gridAfter w:val="1"/>
          <w:wAfter w:w="29" w:type="dxa"/>
        </w:trPr>
        <w:tc>
          <w:tcPr>
            <w:tcW w:w="2695" w:type="dxa"/>
          </w:tcPr>
          <w:p w14:paraId="0BFF0A54" w14:textId="77777777" w:rsidR="00C61D2E" w:rsidRDefault="00C61D2E" w:rsidP="004C79EC">
            <w:pPr>
              <w:pStyle w:val="BodyText"/>
              <w:rPr>
                <w:rFonts w:ascii="Arial" w:hAnsi="Arial" w:cs="Arial"/>
                <w:b/>
                <w:bCs/>
                <w:color w:val="000000"/>
                <w:lang w:eastAsia="en-GB"/>
              </w:rPr>
            </w:pPr>
            <w:r>
              <w:rPr>
                <w:rFonts w:ascii="Arial" w:hAnsi="Arial" w:cs="Arial"/>
                <w:b/>
                <w:bCs/>
                <w:color w:val="000000"/>
                <w:lang w:eastAsia="en-GB"/>
              </w:rPr>
              <w:t>“Electricity Transmission System Operation Regulation”</w:t>
            </w:r>
          </w:p>
          <w:p w14:paraId="15D82ECD" w14:textId="353885C4" w:rsidR="00C5662D" w:rsidRPr="00D62155" w:rsidRDefault="00C5662D" w:rsidP="004C79EC">
            <w:pPr>
              <w:pStyle w:val="BodyText"/>
              <w:rPr>
                <w:rFonts w:ascii="Arial" w:hAnsi="Arial" w:cs="Arial"/>
                <w:b/>
                <w:bCs/>
                <w:lang w:eastAsia="en-GB"/>
              </w:rPr>
            </w:pPr>
            <w:r>
              <w:rPr>
                <w:rFonts w:ascii="Arial" w:hAnsi="Arial" w:cs="Arial"/>
                <w:b/>
                <w:bCs/>
                <w:color w:val="000000"/>
                <w:lang w:eastAsia="en-GB"/>
              </w:rPr>
              <w:t>“</w:t>
            </w:r>
            <w:r w:rsidRPr="00C5662D">
              <w:rPr>
                <w:rFonts w:ascii="Arial" w:hAnsi="Arial" w:cs="Arial"/>
                <w:b/>
                <w:bCs/>
                <w:color w:val="000000"/>
                <w:lang w:eastAsia="en-GB"/>
              </w:rPr>
              <w:t>Electronic Communication Platform</w:t>
            </w:r>
            <w:r>
              <w:rPr>
                <w:rFonts w:ascii="Arial" w:hAnsi="Arial" w:cs="Arial"/>
                <w:b/>
                <w:bCs/>
                <w:color w:val="000000"/>
                <w:lang w:eastAsia="en-GB"/>
              </w:rPr>
              <w:t>”</w:t>
            </w:r>
          </w:p>
        </w:tc>
        <w:tc>
          <w:tcPr>
            <w:tcW w:w="7625" w:type="dxa"/>
          </w:tcPr>
          <w:p w14:paraId="2DAC23BF" w14:textId="77777777" w:rsidR="00C61D2E" w:rsidRDefault="591E3A60" w:rsidP="004C79EC">
            <w:pPr>
              <w:pStyle w:val="BodyText"/>
              <w:jc w:val="both"/>
              <w:rPr>
                <w:rFonts w:ascii="Arial" w:hAnsi="Arial" w:cs="Arial"/>
              </w:rPr>
            </w:pPr>
            <w:r w:rsidRPr="5659255A">
              <w:rPr>
                <w:rFonts w:ascii="Arial" w:hAnsi="Arial" w:cs="Arial"/>
              </w:rPr>
              <w:t xml:space="preserve">means the English version of Commission Regulation (EU) 2017/1485 as converted into </w:t>
            </w:r>
            <w:r w:rsidR="5CA57F9C" w:rsidRPr="5659255A">
              <w:rPr>
                <w:rFonts w:ascii="Arial" w:hAnsi="Arial" w:cs="Arial"/>
                <w:b/>
                <w:bCs/>
              </w:rPr>
              <w:t xml:space="preserve"> Assimilated</w:t>
            </w:r>
            <w:r w:rsidRPr="5659255A">
              <w:rPr>
                <w:rFonts w:ascii="Arial" w:hAnsi="Arial" w:cs="Arial"/>
                <w:b/>
                <w:bCs/>
              </w:rPr>
              <w:t xml:space="preserve"> Law</w:t>
            </w:r>
            <w:r w:rsidRPr="5659255A">
              <w:rPr>
                <w:rFonts w:ascii="Arial" w:hAnsi="Arial" w:cs="Arial"/>
              </w:rPr>
              <w:t xml:space="preserve">;  </w:t>
            </w:r>
          </w:p>
          <w:p w14:paraId="0828F4E5" w14:textId="77777777" w:rsidR="00C5662D" w:rsidRDefault="00C5662D" w:rsidP="004C79EC">
            <w:pPr>
              <w:pStyle w:val="BodyText"/>
              <w:jc w:val="both"/>
              <w:rPr>
                <w:rFonts w:ascii="Arial" w:hAnsi="Arial" w:cs="Arial"/>
              </w:rPr>
            </w:pPr>
          </w:p>
          <w:p w14:paraId="2188228D" w14:textId="4F07360C" w:rsidR="00C5662D" w:rsidRPr="00D62155" w:rsidRDefault="00C5662D" w:rsidP="004C79EC">
            <w:pPr>
              <w:pStyle w:val="BodyText"/>
              <w:jc w:val="both"/>
              <w:rPr>
                <w:rFonts w:ascii="Arial" w:hAnsi="Arial" w:cs="Arial"/>
                <w:lang w:eastAsia="en-GB"/>
              </w:rPr>
            </w:pPr>
            <w:r>
              <w:rPr>
                <w:rFonts w:ascii="Arial" w:hAnsi="Arial" w:cs="Arial"/>
                <w:color w:val="000000" w:themeColor="text1"/>
                <w:lang w:eastAsia="en-GB"/>
              </w:rPr>
              <w:t>a</w:t>
            </w:r>
            <w:r w:rsidRPr="5659255A">
              <w:rPr>
                <w:rFonts w:ascii="Arial" w:hAnsi="Arial" w:cs="Arial"/>
                <w:color w:val="000000" w:themeColor="text1"/>
                <w:lang w:eastAsia="en-GB"/>
              </w:rPr>
              <w:t xml:space="preserve">s defined in the </w:t>
            </w:r>
            <w:r w:rsidRPr="00C66154">
              <w:rPr>
                <w:rFonts w:ascii="Arial" w:hAnsi="Arial" w:cs="Arial"/>
                <w:b/>
                <w:bCs/>
                <w:color w:val="000000" w:themeColor="text1"/>
                <w:lang w:eastAsia="en-GB"/>
              </w:rPr>
              <w:t>Grid Code</w:t>
            </w:r>
            <w:r>
              <w:rPr>
                <w:rFonts w:ascii="Arial" w:hAnsi="Arial" w:cs="Arial"/>
                <w:color w:val="000000" w:themeColor="text1"/>
                <w:lang w:eastAsia="en-GB"/>
              </w:rPr>
              <w:t>;</w:t>
            </w:r>
          </w:p>
        </w:tc>
      </w:tr>
      <w:tr w:rsidR="00D62155" w14:paraId="072817D7" w14:textId="77777777" w:rsidTr="00123BEA">
        <w:trPr>
          <w:gridAfter w:val="1"/>
          <w:wAfter w:w="29" w:type="dxa"/>
        </w:trPr>
        <w:tc>
          <w:tcPr>
            <w:tcW w:w="2695"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00123BEA">
        <w:trPr>
          <w:gridAfter w:val="1"/>
          <w:wAfter w:w="29" w:type="dxa"/>
        </w:trPr>
        <w:tc>
          <w:tcPr>
            <w:tcW w:w="2695"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16C7DFF8" w14:textId="77777777" w:rsidTr="00123BEA">
        <w:trPr>
          <w:gridAfter w:val="1"/>
          <w:wAfter w:w="29" w:type="dxa"/>
        </w:trPr>
        <w:tc>
          <w:tcPr>
            <w:tcW w:w="2695" w:type="dxa"/>
          </w:tcPr>
          <w:p w14:paraId="2E95E6DC" w14:textId="77777777" w:rsidR="004C79EC" w:rsidRDefault="004C79EC" w:rsidP="004C79EC">
            <w:pPr>
              <w:pStyle w:val="BodyText"/>
              <w:rPr>
                <w:rFonts w:ascii="Arial" w:hAnsi="Arial" w:cs="Arial"/>
                <w:b/>
                <w:bCs/>
              </w:rPr>
            </w:pPr>
            <w:r>
              <w:rPr>
                <w:rFonts w:ascii="Arial" w:hAnsi="Arial" w:cs="Arial"/>
                <w:b/>
                <w:bCs/>
              </w:rPr>
              <w:t>"Embedded"</w:t>
            </w:r>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7625" w:type="dxa"/>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4C79EC" w:rsidRDefault="004C79EC" w:rsidP="004C79EC">
            <w:pPr>
              <w:pStyle w:val="BodyText"/>
              <w:jc w:val="both"/>
              <w:rPr>
                <w:rFonts w:ascii="Arial" w:hAnsi="Arial" w:cs="Arial"/>
              </w:rPr>
            </w:pPr>
            <w:bookmarkStart w:id="49" w:name="_BPDCD_41"/>
            <w:r w:rsidRPr="006153B7">
              <w:rPr>
                <w:rFonts w:ascii="Arial" w:hAnsi="Arial" w:cs="Arial"/>
              </w:rPr>
              <w:t xml:space="preserve">in </w:t>
            </w:r>
            <w:bookmarkEnd w:id="49"/>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00123BEA">
        <w:trPr>
          <w:gridAfter w:val="1"/>
          <w:wAfter w:w="29" w:type="dxa"/>
        </w:trPr>
        <w:tc>
          <w:tcPr>
            <w:tcW w:w="2695" w:type="dxa"/>
          </w:tcPr>
          <w:p w14:paraId="0CE7F494" w14:textId="77777777" w:rsidR="004C79EC" w:rsidRDefault="004C79EC" w:rsidP="004C79EC">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00123BEA">
        <w:trPr>
          <w:gridAfter w:val="1"/>
          <w:wAfter w:w="29" w:type="dxa"/>
        </w:trPr>
        <w:tc>
          <w:tcPr>
            <w:tcW w:w="2695"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"Emergency Deenergisation Instruction"</w:t>
            </w:r>
          </w:p>
        </w:tc>
        <w:tc>
          <w:tcPr>
            <w:tcW w:w="7625" w:type="dxa"/>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00123BEA">
        <w:trPr>
          <w:gridAfter w:val="1"/>
          <w:wAfter w:w="29" w:type="dxa"/>
        </w:trPr>
        <w:tc>
          <w:tcPr>
            <w:tcW w:w="2695" w:type="dxa"/>
          </w:tcPr>
          <w:p w14:paraId="734A2C38" w14:textId="77777777" w:rsidR="004C79EC" w:rsidRDefault="004C79EC" w:rsidP="004C79EC">
            <w:pPr>
              <w:pStyle w:val="BodyText"/>
              <w:rPr>
                <w:rFonts w:ascii="Arial" w:hAnsi="Arial" w:cs="Arial"/>
                <w:b/>
                <w:bCs/>
              </w:rPr>
            </w:pPr>
            <w:r>
              <w:rPr>
                <w:rFonts w:ascii="Arial" w:hAnsi="Arial" w:cs="Arial"/>
                <w:b/>
                <w:bCs/>
              </w:rPr>
              <w:t>"Emergency Instruction"</w:t>
            </w:r>
          </w:p>
        </w:tc>
        <w:tc>
          <w:tcPr>
            <w:tcW w:w="7625" w:type="dxa"/>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00123BEA">
        <w:trPr>
          <w:gridAfter w:val="1"/>
          <w:wAfter w:w="29" w:type="dxa"/>
        </w:trPr>
        <w:tc>
          <w:tcPr>
            <w:tcW w:w="2695" w:type="dxa"/>
          </w:tcPr>
          <w:p w14:paraId="20AE0D83" w14:textId="77777777" w:rsidR="004C79EC" w:rsidRDefault="004C79EC" w:rsidP="004C79EC">
            <w:pPr>
              <w:rPr>
                <w:rFonts w:ascii="Arial" w:hAnsi="Arial" w:cs="Arial"/>
                <w:b/>
              </w:rPr>
            </w:pPr>
            <w:r>
              <w:rPr>
                <w:rFonts w:ascii="Arial" w:hAnsi="Arial" w:cs="Arial"/>
                <w:b/>
              </w:rPr>
              <w:t>“EMR Documents”</w:t>
            </w:r>
          </w:p>
        </w:tc>
        <w:tc>
          <w:tcPr>
            <w:tcW w:w="7625" w:type="dxa"/>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00123BEA">
        <w:trPr>
          <w:gridAfter w:val="1"/>
          <w:wAfter w:w="29" w:type="dxa"/>
        </w:trPr>
        <w:tc>
          <w:tcPr>
            <w:tcW w:w="2695" w:type="dxa"/>
          </w:tcPr>
          <w:p w14:paraId="43419F13" w14:textId="77777777" w:rsidR="004C79EC" w:rsidRDefault="004C79EC" w:rsidP="004C79EC">
            <w:pPr>
              <w:rPr>
                <w:rFonts w:ascii="Arial" w:hAnsi="Arial" w:cs="Arial"/>
                <w:b/>
              </w:rPr>
            </w:pPr>
            <w:r>
              <w:rPr>
                <w:rFonts w:ascii="Arial" w:hAnsi="Arial" w:cs="Arial"/>
                <w:b/>
              </w:rPr>
              <w:t>“EMR Functions”</w:t>
            </w:r>
          </w:p>
        </w:tc>
        <w:tc>
          <w:tcPr>
            <w:tcW w:w="7625" w:type="dxa"/>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00123BEA">
        <w:trPr>
          <w:gridAfter w:val="1"/>
          <w:wAfter w:w="29" w:type="dxa"/>
        </w:trPr>
        <w:tc>
          <w:tcPr>
            <w:tcW w:w="2695" w:type="dxa"/>
          </w:tcPr>
          <w:p w14:paraId="2BDC2C94" w14:textId="77777777" w:rsidR="004C79EC" w:rsidRDefault="004C79EC" w:rsidP="004C79EC">
            <w:pPr>
              <w:rPr>
                <w:rFonts w:ascii="Arial" w:hAnsi="Arial" w:cs="Arial"/>
                <w:b/>
              </w:rPr>
            </w:pPr>
            <w:r>
              <w:rPr>
                <w:rFonts w:ascii="Arial" w:hAnsi="Arial" w:cs="Arial"/>
                <w:b/>
              </w:rPr>
              <w:t>“Enabling Works”</w:t>
            </w:r>
          </w:p>
        </w:tc>
        <w:tc>
          <w:tcPr>
            <w:tcW w:w="7625" w:type="dxa"/>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4C79EC" w:rsidRDefault="004C79EC" w:rsidP="004C79EC">
            <w:pPr>
              <w:jc w:val="both"/>
              <w:rPr>
                <w:rFonts w:ascii="Arial" w:hAnsi="Arial" w:cs="Arial"/>
              </w:rPr>
            </w:pPr>
          </w:p>
        </w:tc>
      </w:tr>
      <w:tr w:rsidR="004C79EC" w14:paraId="3DD81E83" w14:textId="77777777" w:rsidTr="00123BEA">
        <w:trPr>
          <w:gridAfter w:val="1"/>
          <w:wAfter w:w="29" w:type="dxa"/>
        </w:trPr>
        <w:tc>
          <w:tcPr>
            <w:tcW w:w="2695"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7625" w:type="dxa"/>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50" w:name="_BPDCD_43"/>
            <w:r>
              <w:rPr>
                <w:rFonts w:ascii="Arial" w:hAnsi="Arial" w:cs="Arial"/>
                <w:b/>
                <w:bCs/>
                <w:strike/>
                <w:color w:val="FF0000"/>
              </w:rPr>
              <w:t xml:space="preserve"> </w:t>
            </w:r>
            <w:r w:rsidRPr="00BD656E">
              <w:rPr>
                <w:rFonts w:ascii="Arial Bold" w:hAnsi="Arial Bold" w:cs="Arial"/>
                <w:b/>
                <w:bCs/>
              </w:rPr>
              <w:t xml:space="preserve">Implementation </w:t>
            </w:r>
            <w:bookmarkEnd w:id="50"/>
            <w:r>
              <w:rPr>
                <w:rFonts w:ascii="Arial" w:hAnsi="Arial" w:cs="Arial"/>
                <w:b/>
                <w:bCs/>
              </w:rPr>
              <w:t>Date</w:t>
            </w:r>
            <w:r>
              <w:rPr>
                <w:rFonts w:ascii="Arial" w:hAnsi="Arial" w:cs="Arial"/>
                <w:bCs/>
              </w:rPr>
              <w:t>;</w:t>
            </w:r>
          </w:p>
        </w:tc>
      </w:tr>
      <w:tr w:rsidR="004C79EC" w14:paraId="05D51AB6" w14:textId="77777777" w:rsidTr="00123BEA">
        <w:trPr>
          <w:gridAfter w:val="1"/>
          <w:wAfter w:w="29" w:type="dxa"/>
        </w:trPr>
        <w:tc>
          <w:tcPr>
            <w:tcW w:w="2695" w:type="dxa"/>
          </w:tcPr>
          <w:p w14:paraId="271758E4" w14:textId="77777777" w:rsidR="004C79EC" w:rsidRDefault="004C79EC" w:rsidP="004C79EC">
            <w:pPr>
              <w:pStyle w:val="BodyText"/>
              <w:rPr>
                <w:rFonts w:ascii="Arial" w:hAnsi="Arial" w:cs="Arial"/>
                <w:b/>
                <w:bCs/>
              </w:rPr>
            </w:pPr>
            <w:r>
              <w:rPr>
                <w:rFonts w:ascii="Arial" w:hAnsi="Arial" w:cs="Arial"/>
                <w:b/>
                <w:bCs/>
              </w:rPr>
              <w:t>"Energisation" or "Energise(d)"</w:t>
            </w:r>
          </w:p>
        </w:tc>
        <w:tc>
          <w:tcPr>
            <w:tcW w:w="7625" w:type="dxa"/>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00123BEA">
        <w:trPr>
          <w:gridAfter w:val="1"/>
          <w:wAfter w:w="29" w:type="dxa"/>
        </w:trPr>
        <w:tc>
          <w:tcPr>
            <w:tcW w:w="2695"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7625" w:type="dxa"/>
          </w:tcPr>
          <w:p w14:paraId="33BE3370" w14:textId="77777777" w:rsidR="004C79EC" w:rsidRDefault="004C79EC" w:rsidP="004C79EC">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t>1000 GWh = 1TWh;</w:t>
            </w:r>
          </w:p>
        </w:tc>
      </w:tr>
      <w:tr w:rsidR="004C79EC" w14:paraId="43D68B51" w14:textId="77777777" w:rsidTr="00123BEA">
        <w:trPr>
          <w:gridAfter w:val="1"/>
          <w:wAfter w:w="29" w:type="dxa"/>
        </w:trPr>
        <w:tc>
          <w:tcPr>
            <w:tcW w:w="2695" w:type="dxa"/>
          </w:tcPr>
          <w:p w14:paraId="79B4DC08" w14:textId="77777777" w:rsidR="004C79EC" w:rsidRDefault="004C79EC" w:rsidP="004C79E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00123BEA">
        <w:trPr>
          <w:gridAfter w:val="1"/>
          <w:wAfter w:w="29" w:type="dxa"/>
        </w:trPr>
        <w:tc>
          <w:tcPr>
            <w:tcW w:w="2695"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7625" w:type="dxa"/>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00123BEA">
        <w:trPr>
          <w:gridAfter w:val="1"/>
          <w:wAfter w:w="29" w:type="dxa"/>
        </w:trPr>
        <w:tc>
          <w:tcPr>
            <w:tcW w:w="2695" w:type="dxa"/>
          </w:tcPr>
          <w:p w14:paraId="72A78FA2" w14:textId="0F11B72C" w:rsidR="004C79EC" w:rsidRDefault="004C79EC" w:rsidP="00C67096">
            <w:pPr>
              <w:pStyle w:val="BodyText"/>
            </w:pPr>
            <w:r>
              <w:rPr>
                <w:rFonts w:ascii="Arial" w:hAnsi="Arial" w:cs="Arial"/>
                <w:b/>
              </w:rPr>
              <w:t>"Enforceable"</w:t>
            </w:r>
          </w:p>
          <w:p w14:paraId="213E2779" w14:textId="77777777" w:rsidR="004C79EC" w:rsidRDefault="004C79EC" w:rsidP="004C79EC">
            <w:pPr>
              <w:spacing w:after="240"/>
              <w:jc w:val="right"/>
            </w:pPr>
          </w:p>
        </w:tc>
        <w:tc>
          <w:tcPr>
            <w:tcW w:w="7625" w:type="dxa"/>
          </w:tcPr>
          <w:p w14:paraId="687D1CE7" w14:textId="77777777" w:rsidR="004C79EC" w:rsidRDefault="004C79EC" w:rsidP="004C79E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00123BEA">
        <w:trPr>
          <w:gridAfter w:val="1"/>
          <w:wAfter w:w="29" w:type="dxa"/>
        </w:trPr>
        <w:tc>
          <w:tcPr>
            <w:tcW w:w="2695" w:type="dxa"/>
          </w:tcPr>
          <w:p w14:paraId="57A2057A" w14:textId="77777777" w:rsidR="004C79EC" w:rsidRDefault="004C79EC" w:rsidP="004C79EC">
            <w:pPr>
              <w:pStyle w:val="BodyText"/>
              <w:rPr>
                <w:rFonts w:ascii="Arial" w:hAnsi="Arial" w:cs="Arial"/>
                <w:b/>
                <w:bCs/>
              </w:rPr>
            </w:pPr>
            <w:r>
              <w:rPr>
                <w:rFonts w:ascii="Arial" w:hAnsi="Arial" w:cs="Arial"/>
                <w:b/>
                <w:bCs/>
              </w:rPr>
              <w:t>“Engineering Charge”</w:t>
            </w:r>
          </w:p>
        </w:tc>
        <w:tc>
          <w:tcPr>
            <w:tcW w:w="7625" w:type="dxa"/>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00123BEA">
        <w:trPr>
          <w:gridAfter w:val="1"/>
          <w:wAfter w:w="29" w:type="dxa"/>
        </w:trPr>
        <w:tc>
          <w:tcPr>
            <w:tcW w:w="2695"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00123BEA">
        <w:trPr>
          <w:gridAfter w:val="1"/>
          <w:wAfter w:w="29" w:type="dxa"/>
        </w:trPr>
        <w:tc>
          <w:tcPr>
            <w:tcW w:w="2695" w:type="dxa"/>
          </w:tcPr>
          <w:p w14:paraId="636BC436" w14:textId="77777777" w:rsidR="004C79EC" w:rsidRDefault="004C79EC" w:rsidP="004C79EC">
            <w:pPr>
              <w:pStyle w:val="BodyText"/>
              <w:rPr>
                <w:rFonts w:ascii="Arial" w:hAnsi="Arial" w:cs="Arial"/>
                <w:b/>
                <w:bCs/>
              </w:rPr>
            </w:pPr>
            <w:r>
              <w:rPr>
                <w:rFonts w:ascii="Arial" w:hAnsi="Arial" w:cs="Arial"/>
                <w:b/>
                <w:bCs/>
              </w:rPr>
              <w:t>"Enhanced Rate"</w:t>
            </w:r>
          </w:p>
          <w:p w14:paraId="6C4BE315" w14:textId="77777777" w:rsidR="00221940" w:rsidRDefault="00221940" w:rsidP="00C53DA3">
            <w:pPr>
              <w:pStyle w:val="BodyText"/>
              <w:spacing w:after="0"/>
              <w:rPr>
                <w:rFonts w:ascii="Arial" w:hAnsi="Arial" w:cs="Arial"/>
                <w:b/>
                <w:bCs/>
              </w:rPr>
            </w:pPr>
          </w:p>
          <w:p w14:paraId="1CD75E7E" w14:textId="77777777" w:rsidR="00221940" w:rsidRDefault="0034306F" w:rsidP="00C53DA3">
            <w:pPr>
              <w:pStyle w:val="BodyText"/>
              <w:spacing w:after="0"/>
              <w:rPr>
                <w:rFonts w:ascii="Arial" w:hAnsi="Arial" w:cs="Arial"/>
                <w:b/>
                <w:bCs/>
              </w:rPr>
            </w:pPr>
            <w:r>
              <w:rPr>
                <w:rFonts w:ascii="Arial" w:hAnsi="Arial" w:cs="Arial"/>
                <w:b/>
                <w:bCs/>
              </w:rPr>
              <w:t>“Equivalent Unmetered Supply”</w:t>
            </w:r>
          </w:p>
          <w:p w14:paraId="61CE1D9C" w14:textId="320C4C49" w:rsidR="00C53DA3" w:rsidRDefault="00C53DA3" w:rsidP="00C53DA3">
            <w:pPr>
              <w:pStyle w:val="BodyText"/>
              <w:spacing w:after="0"/>
              <w:rPr>
                <w:rFonts w:ascii="Arial" w:hAnsi="Arial" w:cs="Arial"/>
                <w:b/>
                <w:bCs/>
              </w:rPr>
            </w:pPr>
          </w:p>
        </w:tc>
        <w:tc>
          <w:tcPr>
            <w:tcW w:w="7625" w:type="dxa"/>
          </w:tcPr>
          <w:p w14:paraId="724B0415" w14:textId="77777777" w:rsidR="004C79EC" w:rsidRDefault="004C79EC" w:rsidP="004C79E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221940" w:rsidRDefault="00221940" w:rsidP="004C79E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4C79EC" w14:paraId="32B6619C" w14:textId="77777777" w:rsidTr="00123BEA">
        <w:trPr>
          <w:gridAfter w:val="1"/>
          <w:wAfter w:w="29" w:type="dxa"/>
        </w:trPr>
        <w:tc>
          <w:tcPr>
            <w:tcW w:w="2695" w:type="dxa"/>
          </w:tcPr>
          <w:p w14:paraId="6BB3A51C" w14:textId="77777777" w:rsidR="004C79EC" w:rsidRDefault="004C79EC" w:rsidP="004C79EC">
            <w:pPr>
              <w:pStyle w:val="BodyText"/>
              <w:rPr>
                <w:rFonts w:ascii="Arial" w:hAnsi="Arial" w:cs="Arial"/>
                <w:b/>
                <w:bCs/>
              </w:rPr>
            </w:pPr>
            <w:r>
              <w:rPr>
                <w:rFonts w:ascii="Arial" w:hAnsi="Arial" w:cs="Arial"/>
                <w:b/>
                <w:bCs/>
              </w:rPr>
              <w:t>"Escrow Account"</w:t>
            </w:r>
          </w:p>
        </w:tc>
        <w:tc>
          <w:tcPr>
            <w:tcW w:w="7625" w:type="dxa"/>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00123BEA">
        <w:trPr>
          <w:gridAfter w:val="1"/>
          <w:wAfter w:w="29" w:type="dxa"/>
        </w:trPr>
        <w:tc>
          <w:tcPr>
            <w:tcW w:w="2695" w:type="dxa"/>
          </w:tcPr>
          <w:p w14:paraId="19CB780A" w14:textId="77777777" w:rsidR="004C79EC" w:rsidRDefault="004C79EC" w:rsidP="004C79EC">
            <w:pPr>
              <w:pStyle w:val="BodyText"/>
              <w:rPr>
                <w:rFonts w:ascii="Arial" w:hAnsi="Arial" w:cs="Arial"/>
                <w:b/>
                <w:bCs/>
              </w:rPr>
            </w:pPr>
            <w:r>
              <w:rPr>
                <w:rFonts w:ascii="Arial" w:hAnsi="Arial" w:cs="Arial"/>
                <w:b/>
                <w:bCs/>
              </w:rPr>
              <w:t>"Estimated Demand"</w:t>
            </w:r>
          </w:p>
        </w:tc>
        <w:tc>
          <w:tcPr>
            <w:tcW w:w="7625" w:type="dxa"/>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00123BEA">
        <w:trPr>
          <w:gridAfter w:val="1"/>
          <w:wAfter w:w="29" w:type="dxa"/>
        </w:trPr>
        <w:tc>
          <w:tcPr>
            <w:tcW w:w="2695"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7625" w:type="dxa"/>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00123BEA">
        <w:trPr>
          <w:gridAfter w:val="1"/>
          <w:wAfter w:w="29" w:type="dxa"/>
        </w:trPr>
        <w:tc>
          <w:tcPr>
            <w:tcW w:w="2695"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7625" w:type="dxa"/>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00123BEA">
        <w:trPr>
          <w:gridAfter w:val="1"/>
          <w:wAfter w:w="29" w:type="dxa"/>
        </w:trPr>
        <w:tc>
          <w:tcPr>
            <w:tcW w:w="2695"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00123BEA">
        <w:trPr>
          <w:gridAfter w:val="1"/>
          <w:wAfter w:w="29" w:type="dxa"/>
        </w:trPr>
        <w:tc>
          <w:tcPr>
            <w:tcW w:w="2695" w:type="dxa"/>
            <w:shd w:val="clear" w:color="auto" w:fill="auto"/>
          </w:tcPr>
          <w:p w14:paraId="3B50984D" w14:textId="7FFF1743" w:rsidR="004C79EC" w:rsidRPr="007206FD" w:rsidRDefault="004C79EC" w:rsidP="004C79EC">
            <w:pPr>
              <w:pStyle w:val="BodyText"/>
              <w:rPr>
                <w:rFonts w:ascii="Arial" w:hAnsi="Arial" w:cs="Arial"/>
                <w:b/>
                <w:bCs/>
                <w:w w:val="0"/>
              </w:rPr>
            </w:pPr>
            <w:bookmarkStart w:id="51" w:name="_BPDCI_44"/>
            <w:r w:rsidRPr="007206FD">
              <w:rPr>
                <w:rFonts w:ascii="Arial" w:hAnsi="Arial" w:cs="Arial"/>
                <w:b/>
                <w:bCs/>
                <w:w w:val="0"/>
              </w:rPr>
              <w:t>"ET Restrictions on Availability"</w:t>
            </w:r>
            <w:bookmarkEnd w:id="51"/>
          </w:p>
          <w:p w14:paraId="1DEFA64E" w14:textId="77777777" w:rsidR="004C79EC" w:rsidRDefault="004C79EC" w:rsidP="004C79EC">
            <w:pPr>
              <w:pStyle w:val="BodyText"/>
              <w:rPr>
                <w:rFonts w:ascii="Arial" w:hAnsi="Arial" w:cs="Arial"/>
                <w:b/>
                <w:bCs/>
                <w:color w:val="000000"/>
                <w:w w:val="0"/>
              </w:rPr>
            </w:pPr>
          </w:p>
        </w:tc>
        <w:tc>
          <w:tcPr>
            <w:tcW w:w="7625" w:type="dxa"/>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52"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52"/>
          </w:p>
        </w:tc>
      </w:tr>
      <w:tr w:rsidR="004C79EC" w14:paraId="59E88B78" w14:textId="77777777" w:rsidTr="00123BEA">
        <w:trPr>
          <w:gridAfter w:val="1"/>
          <w:wAfter w:w="29" w:type="dxa"/>
        </w:trPr>
        <w:tc>
          <w:tcPr>
            <w:tcW w:w="2695"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00123BEA">
        <w:trPr>
          <w:gridAfter w:val="1"/>
          <w:wAfter w:w="29" w:type="dxa"/>
        </w:trPr>
        <w:tc>
          <w:tcPr>
            <w:tcW w:w="2695" w:type="dxa"/>
          </w:tcPr>
          <w:p w14:paraId="01D06F6C"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BF3959" w:rsidRDefault="00BF3959" w:rsidP="004C79EC">
            <w:pPr>
              <w:pStyle w:val="BodyText"/>
              <w:rPr>
                <w:rFonts w:ascii="Arial" w:hAnsi="Arial" w:cs="Arial"/>
                <w:b/>
                <w:bCs/>
                <w:color w:val="000000"/>
                <w:w w:val="0"/>
              </w:rPr>
            </w:pPr>
          </w:p>
          <w:p w14:paraId="493B5555" w14:textId="197B0071" w:rsidR="00BF3959" w:rsidRDefault="00BF3959" w:rsidP="004C79E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4C79EC" w:rsidRDefault="004C79EC" w:rsidP="004C79E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4D1A33" w:rsidRPr="004D5A11" w:rsidRDefault="00324D32" w:rsidP="004C79E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4C79EC" w14:paraId="3287C6A5" w14:textId="77777777" w:rsidTr="00123BEA">
        <w:trPr>
          <w:gridAfter w:val="1"/>
          <w:wAfter w:w="29" w:type="dxa"/>
        </w:trPr>
        <w:tc>
          <w:tcPr>
            <w:tcW w:w="2695" w:type="dxa"/>
          </w:tcPr>
          <w:p w14:paraId="115D5C34" w14:textId="77777777" w:rsidR="004C79EC" w:rsidRDefault="004C79EC" w:rsidP="004C79EC">
            <w:pPr>
              <w:pStyle w:val="BodyText"/>
              <w:rPr>
                <w:rFonts w:ascii="Arial" w:hAnsi="Arial" w:cs="Arial"/>
                <w:b/>
                <w:bCs/>
              </w:rPr>
            </w:pPr>
            <w:r>
              <w:rPr>
                <w:rFonts w:ascii="Arial" w:hAnsi="Arial" w:cs="Arial"/>
                <w:b/>
                <w:bCs/>
              </w:rPr>
              <w:t>"Event"</w:t>
            </w:r>
          </w:p>
        </w:tc>
        <w:tc>
          <w:tcPr>
            <w:tcW w:w="7625" w:type="dxa"/>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00123BEA">
        <w:trPr>
          <w:gridAfter w:val="1"/>
          <w:wAfter w:w="29" w:type="dxa"/>
        </w:trPr>
        <w:tc>
          <w:tcPr>
            <w:tcW w:w="2695" w:type="dxa"/>
          </w:tcPr>
          <w:p w14:paraId="3FB2D973" w14:textId="484E36EF" w:rsidR="00B57FD0" w:rsidRDefault="004C79EC" w:rsidP="004C79EC">
            <w:pPr>
              <w:pStyle w:val="BodyText"/>
              <w:rPr>
                <w:rFonts w:ascii="Arial" w:hAnsi="Arial" w:cs="Arial"/>
                <w:b/>
                <w:bCs/>
              </w:rPr>
            </w:pPr>
            <w:r>
              <w:rPr>
                <w:rFonts w:ascii="Arial" w:hAnsi="Arial" w:cs="Arial"/>
                <w:b/>
                <w:bCs/>
              </w:rPr>
              <w:t>"Event of Default"</w:t>
            </w:r>
            <w:r w:rsidR="00B57FD0">
              <w:rPr>
                <w:rFonts w:ascii="Arial" w:hAnsi="Arial" w:cs="Arial"/>
                <w:b/>
                <w:bCs/>
              </w:rPr>
              <w:br/>
            </w:r>
          </w:p>
          <w:p w14:paraId="1DDC78F1" w14:textId="18E9D8EF" w:rsidR="00B57FD0" w:rsidRDefault="00B57FD0" w:rsidP="004C79E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4C79EC" w:rsidRDefault="004C79EC" w:rsidP="004C79E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E11654" w:rsidRDefault="00B57FD0" w:rsidP="004C79E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sidR="00E11654">
              <w:rPr>
                <w:rFonts w:ascii="Arial" w:hAnsi="Arial" w:cs="Arial"/>
                <w:b/>
                <w:bCs/>
              </w:rPr>
              <w:t xml:space="preserve"> </w:t>
            </w:r>
            <w:r w:rsidR="0010627E">
              <w:rPr>
                <w:rFonts w:ascii="Arial" w:hAnsi="Arial" w:cs="Arial"/>
                <w:b/>
                <w:bCs/>
              </w:rPr>
              <w:t>‘</w:t>
            </w:r>
            <w:r w:rsidR="0010627E" w:rsidRPr="004F74CE">
              <w:rPr>
                <w:rFonts w:ascii="Arial" w:hAnsi="Arial" w:cs="Arial"/>
              </w:rPr>
              <w:t>Pathway to</w:t>
            </w:r>
            <w:r w:rsidR="00E11654" w:rsidRPr="004F74CE">
              <w:rPr>
                <w:rFonts w:ascii="Arial" w:hAnsi="Arial" w:cs="Arial"/>
              </w:rPr>
              <w:t xml:space="preserve"> 2030</w:t>
            </w:r>
            <w:r w:rsidR="0010627E" w:rsidRPr="004F74CE">
              <w:rPr>
                <w:rFonts w:ascii="Arial" w:hAnsi="Arial" w:cs="Arial"/>
              </w:rPr>
              <w:t xml:space="preserve"> (Holistic Network Design)</w:t>
            </w:r>
            <w:r w:rsidR="0010627E">
              <w:rPr>
                <w:rFonts w:ascii="Arial" w:hAnsi="Arial" w:cs="Arial"/>
              </w:rPr>
              <w:t>’</w:t>
            </w:r>
            <w:r w:rsidR="00E11654" w:rsidRPr="004F74CE">
              <w:rPr>
                <w:rFonts w:ascii="Arial" w:hAnsi="Arial" w:cs="Arial"/>
              </w:rPr>
              <w:t xml:space="preserve"> report published in July 202</w:t>
            </w:r>
            <w:r w:rsidR="0010627E" w:rsidRPr="004F74CE">
              <w:rPr>
                <w:rFonts w:ascii="Arial" w:hAnsi="Arial" w:cs="Arial"/>
              </w:rPr>
              <w:t>2</w:t>
            </w:r>
            <w:r w:rsidR="00E11654">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sidR="00E11654">
              <w:rPr>
                <w:rFonts w:ascii="Arial" w:hAnsi="Arial" w:cs="Arial"/>
              </w:rPr>
              <w:t xml:space="preserve"> </w:t>
            </w:r>
            <w:r w:rsidR="0010627E" w:rsidRPr="004F74CE">
              <w:rPr>
                <w:rFonts w:ascii="Arial" w:hAnsi="Arial" w:cs="Arial"/>
                <w:b/>
                <w:bCs/>
              </w:rPr>
              <w:t>The C</w:t>
            </w:r>
            <w:r w:rsidR="00E11654" w:rsidRPr="004F74CE">
              <w:rPr>
                <w:rFonts w:ascii="Arial" w:hAnsi="Arial" w:cs="Arial"/>
                <w:b/>
                <w:bCs/>
              </w:rPr>
              <w:t>ompany’s</w:t>
            </w:r>
            <w:r w:rsidR="00E11654">
              <w:rPr>
                <w:rFonts w:ascii="Arial" w:hAnsi="Arial" w:cs="Arial"/>
              </w:rPr>
              <w:t xml:space="preserve"> </w:t>
            </w:r>
            <w:r w:rsidR="00AC31F8" w:rsidRPr="004F74CE">
              <w:rPr>
                <w:rFonts w:ascii="Arial" w:hAnsi="Arial" w:cs="Arial"/>
              </w:rPr>
              <w:t>‘</w:t>
            </w:r>
            <w:r w:rsidR="008145C7" w:rsidRPr="004F74CE">
              <w:rPr>
                <w:rFonts w:ascii="Arial" w:hAnsi="Arial" w:cs="Arial"/>
              </w:rPr>
              <w:t>Beyond</w:t>
            </w:r>
            <w:r w:rsidR="008145C7">
              <w:rPr>
                <w:rFonts w:ascii="Arial" w:hAnsi="Arial" w:cs="Arial"/>
                <w:b/>
                <w:bCs/>
              </w:rPr>
              <w:t xml:space="preserve"> </w:t>
            </w:r>
            <w:r w:rsidR="008145C7" w:rsidRPr="004F74CE">
              <w:rPr>
                <w:rFonts w:ascii="Arial" w:hAnsi="Arial" w:cs="Arial"/>
              </w:rPr>
              <w:t>2030’ report</w:t>
            </w:r>
            <w:r w:rsidR="00AC31F8" w:rsidRPr="004F74CE">
              <w:rPr>
                <w:rFonts w:ascii="Arial" w:hAnsi="Arial" w:cs="Arial"/>
              </w:rPr>
              <w:t xml:space="preserve"> published in March 2024</w:t>
            </w:r>
            <w:r w:rsidR="005A01D9">
              <w:rPr>
                <w:rFonts w:ascii="Arial" w:hAnsi="Arial" w:cs="Arial"/>
              </w:rPr>
              <w:t>;</w:t>
            </w:r>
          </w:p>
        </w:tc>
      </w:tr>
      <w:tr w:rsidR="004C79EC" w14:paraId="10A1E3F2" w14:textId="77777777" w:rsidTr="00123BEA">
        <w:trPr>
          <w:gridAfter w:val="1"/>
          <w:wAfter w:w="29" w:type="dxa"/>
        </w:trPr>
        <w:tc>
          <w:tcPr>
            <w:tcW w:w="2695" w:type="dxa"/>
          </w:tcPr>
          <w:p w14:paraId="038B0C95" w14:textId="77777777" w:rsidR="004C79EC" w:rsidRDefault="004C79EC" w:rsidP="004C79EC">
            <w:pPr>
              <w:pStyle w:val="BodyText"/>
              <w:rPr>
                <w:rFonts w:ascii="Arial" w:hAnsi="Arial" w:cs="Arial"/>
                <w:b/>
                <w:bCs/>
              </w:rPr>
            </w:pPr>
            <w:r>
              <w:rPr>
                <w:rFonts w:ascii="Arial" w:hAnsi="Arial" w:cs="Arial"/>
                <w:b/>
                <w:bCs/>
              </w:rPr>
              <w:t>"Exchange Rate"</w:t>
            </w:r>
          </w:p>
        </w:tc>
        <w:tc>
          <w:tcPr>
            <w:tcW w:w="7625" w:type="dxa"/>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00123BEA">
        <w:trPr>
          <w:gridAfter w:val="1"/>
          <w:wAfter w:w="29" w:type="dxa"/>
        </w:trPr>
        <w:tc>
          <w:tcPr>
            <w:tcW w:w="2695"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7625" w:type="dxa"/>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00123BEA">
        <w:trPr>
          <w:gridAfter w:val="1"/>
          <w:wAfter w:w="29" w:type="dxa"/>
        </w:trPr>
        <w:tc>
          <w:tcPr>
            <w:tcW w:w="2695" w:type="dxa"/>
          </w:tcPr>
          <w:p w14:paraId="2AECB90C" w14:textId="77777777" w:rsidR="004C79EC" w:rsidRDefault="004C79EC" w:rsidP="004C79EC">
            <w:pPr>
              <w:pStyle w:val="BodyText"/>
              <w:rPr>
                <w:rFonts w:ascii="Arial" w:hAnsi="Arial" w:cs="Arial"/>
                <w:b/>
                <w:bCs/>
              </w:rPr>
            </w:pPr>
            <w:r>
              <w:rPr>
                <w:rFonts w:ascii="Arial" w:hAnsi="Arial" w:cs="Arial"/>
                <w:b/>
                <w:bCs/>
              </w:rPr>
              <w:t>"Excitation System"</w:t>
            </w:r>
          </w:p>
        </w:tc>
        <w:tc>
          <w:tcPr>
            <w:tcW w:w="7625" w:type="dxa"/>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00123BEA">
        <w:trPr>
          <w:gridAfter w:val="1"/>
          <w:wAfter w:w="29" w:type="dxa"/>
        </w:trPr>
        <w:tc>
          <w:tcPr>
            <w:tcW w:w="2695" w:type="dxa"/>
          </w:tcPr>
          <w:p w14:paraId="79097429" w14:textId="77777777" w:rsidR="004C79EC" w:rsidRDefault="004C79EC" w:rsidP="004C79EC">
            <w:pPr>
              <w:pStyle w:val="BodyText"/>
              <w:rPr>
                <w:rFonts w:ascii="Arial" w:hAnsi="Arial" w:cs="Arial"/>
                <w:b/>
                <w:bCs/>
              </w:rPr>
            </w:pPr>
            <w:r>
              <w:rPr>
                <w:rFonts w:ascii="Arial" w:hAnsi="Arial" w:cs="Arial"/>
                <w:b/>
                <w:bCs/>
              </w:rPr>
              <w:t>"Exemptable"</w:t>
            </w:r>
          </w:p>
        </w:tc>
        <w:tc>
          <w:tcPr>
            <w:tcW w:w="7625" w:type="dxa"/>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00123BEA">
        <w:trPr>
          <w:gridAfter w:val="1"/>
          <w:wAfter w:w="29" w:type="dxa"/>
        </w:trPr>
        <w:tc>
          <w:tcPr>
            <w:tcW w:w="2695"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7625" w:type="dxa"/>
          </w:tcPr>
          <w:p w14:paraId="433BE32C" w14:textId="77777777" w:rsidR="004C79EC" w:rsidRDefault="004C79EC" w:rsidP="004C79EC">
            <w:pPr>
              <w:pStyle w:val="BodyText"/>
              <w:jc w:val="both"/>
              <w:rPr>
                <w:rFonts w:ascii="Arial" w:hAnsi="Arial" w:cs="Arial"/>
              </w:rPr>
            </w:pPr>
            <w:bookmarkStart w:id="53"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53"/>
          </w:p>
        </w:tc>
      </w:tr>
      <w:tr w:rsidR="004C79EC" w14:paraId="591D7B84" w14:textId="77777777" w:rsidTr="00123BEA">
        <w:trPr>
          <w:gridAfter w:val="1"/>
          <w:wAfter w:w="29" w:type="dxa"/>
        </w:trPr>
        <w:tc>
          <w:tcPr>
            <w:tcW w:w="2695"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t>“Exempt Generator”</w:t>
            </w:r>
          </w:p>
        </w:tc>
        <w:tc>
          <w:tcPr>
            <w:tcW w:w="7625" w:type="dxa"/>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00123BEA">
        <w:trPr>
          <w:gridAfter w:val="1"/>
          <w:wAfter w:w="29" w:type="dxa"/>
        </w:trPr>
        <w:tc>
          <w:tcPr>
            <w:tcW w:w="2695" w:type="dxa"/>
          </w:tcPr>
          <w:p w14:paraId="5B186851" w14:textId="77777777" w:rsidR="004C79EC" w:rsidRDefault="004C79EC" w:rsidP="004C79EC">
            <w:pPr>
              <w:pStyle w:val="BodyText"/>
              <w:rPr>
                <w:rFonts w:ascii="Arial" w:hAnsi="Arial" w:cs="Arial"/>
                <w:b/>
                <w:bCs/>
              </w:rPr>
            </w:pPr>
            <w:r>
              <w:rPr>
                <w:rFonts w:ascii="Arial" w:hAnsi="Arial" w:cs="Arial"/>
                <w:b/>
                <w:bCs/>
              </w:rPr>
              <w:t>“Exemptible Generation”</w:t>
            </w:r>
          </w:p>
        </w:tc>
        <w:tc>
          <w:tcPr>
            <w:tcW w:w="7625" w:type="dxa"/>
          </w:tcPr>
          <w:p w14:paraId="5266E4CF" w14:textId="77777777" w:rsidR="004C79EC" w:rsidRDefault="004C79EC" w:rsidP="004C79E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4C79EC" w14:paraId="509BE58F" w14:textId="77777777" w:rsidTr="00123BEA">
        <w:trPr>
          <w:gridAfter w:val="1"/>
          <w:wAfter w:w="29" w:type="dxa"/>
        </w:trPr>
        <w:tc>
          <w:tcPr>
            <w:tcW w:w="2695" w:type="dxa"/>
          </w:tcPr>
          <w:p w14:paraId="43B0C73C" w14:textId="77777777" w:rsidR="004C79EC" w:rsidRDefault="004C79EC" w:rsidP="004C79EC">
            <w:pPr>
              <w:pStyle w:val="BodyText"/>
              <w:rPr>
                <w:rFonts w:ascii="Arial" w:hAnsi="Arial" w:cs="Arial"/>
                <w:b/>
                <w:bCs/>
              </w:rPr>
            </w:pPr>
            <w:r>
              <w:rPr>
                <w:rFonts w:ascii="Arial" w:hAnsi="Arial" w:cs="Arial"/>
                <w:b/>
                <w:bCs/>
              </w:rPr>
              <w:t>"Exempt Power Station"</w:t>
            </w:r>
          </w:p>
        </w:tc>
        <w:tc>
          <w:tcPr>
            <w:tcW w:w="7625" w:type="dxa"/>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00123BEA">
        <w:trPr>
          <w:gridAfter w:val="1"/>
          <w:wAfter w:w="29" w:type="dxa"/>
        </w:trPr>
        <w:tc>
          <w:tcPr>
            <w:tcW w:w="2695" w:type="dxa"/>
          </w:tcPr>
          <w:p w14:paraId="07C28C93" w14:textId="77777777" w:rsidR="004C79EC" w:rsidRDefault="004C79EC" w:rsidP="004C79EC">
            <w:pPr>
              <w:rPr>
                <w:rFonts w:ascii="Arial" w:hAnsi="Arial" w:cs="Arial"/>
                <w:b/>
              </w:rPr>
            </w:pPr>
            <w:r>
              <w:rPr>
                <w:rFonts w:ascii="Arial" w:hAnsi="Arial" w:cs="Arial"/>
                <w:b/>
              </w:rPr>
              <w:t>“Existing ICM Construction Agreement”</w:t>
            </w:r>
          </w:p>
        </w:tc>
        <w:tc>
          <w:tcPr>
            <w:tcW w:w="7625" w:type="dxa"/>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4C79EC" w:rsidRDefault="004C79EC" w:rsidP="004C79EC">
            <w:pPr>
              <w:jc w:val="both"/>
              <w:rPr>
                <w:rFonts w:ascii="Arial" w:hAnsi="Arial" w:cs="Arial"/>
              </w:rPr>
            </w:pPr>
          </w:p>
        </w:tc>
      </w:tr>
      <w:tr w:rsidR="004C79EC" w14:paraId="55D6F9DF" w14:textId="77777777" w:rsidTr="00123BEA">
        <w:trPr>
          <w:gridAfter w:val="1"/>
          <w:wAfter w:w="29" w:type="dxa"/>
        </w:trPr>
        <w:tc>
          <w:tcPr>
            <w:tcW w:w="2695"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t>“Existing Offshore Agreement”</w:t>
            </w:r>
          </w:p>
          <w:p w14:paraId="69DB1F50" w14:textId="77777777" w:rsidR="004C79EC" w:rsidRPr="00C906A8" w:rsidRDefault="004C79EC" w:rsidP="004C79EC">
            <w:pPr>
              <w:rPr>
                <w:rFonts w:ascii="Arial" w:hAnsi="Arial" w:cs="Arial"/>
                <w:b/>
                <w:szCs w:val="22"/>
              </w:rPr>
            </w:pPr>
          </w:p>
        </w:tc>
        <w:tc>
          <w:tcPr>
            <w:tcW w:w="7625" w:type="dxa"/>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4C79EC" w:rsidRPr="00C906A8" w:rsidRDefault="004C79EC" w:rsidP="004C79EC">
            <w:pPr>
              <w:jc w:val="both"/>
              <w:rPr>
                <w:rFonts w:ascii="Arial" w:hAnsi="Arial" w:cs="Arial"/>
                <w:szCs w:val="22"/>
              </w:rPr>
            </w:pPr>
          </w:p>
        </w:tc>
      </w:tr>
      <w:tr w:rsidR="004C79EC" w14:paraId="33BF081E" w14:textId="77777777" w:rsidTr="00123BEA">
        <w:trPr>
          <w:gridAfter w:val="1"/>
          <w:wAfter w:w="29" w:type="dxa"/>
        </w:trPr>
        <w:tc>
          <w:tcPr>
            <w:tcW w:w="2695" w:type="dxa"/>
          </w:tcPr>
          <w:p w14:paraId="333CBD39" w14:textId="77777777" w:rsidR="004C79EC" w:rsidRDefault="004C79EC" w:rsidP="004C79E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00123BEA">
        <w:trPr>
          <w:gridAfter w:val="1"/>
          <w:wAfter w:w="29" w:type="dxa"/>
        </w:trPr>
        <w:tc>
          <w:tcPr>
            <w:tcW w:w="2695" w:type="dxa"/>
          </w:tcPr>
          <w:p w14:paraId="42A745FC" w14:textId="77777777" w:rsidR="004C79EC" w:rsidRDefault="004C79EC" w:rsidP="004C79EC">
            <w:pPr>
              <w:pStyle w:val="BodyText"/>
              <w:rPr>
                <w:rFonts w:ascii="Arial" w:hAnsi="Arial" w:cs="Arial"/>
                <w:b/>
                <w:bCs/>
              </w:rPr>
            </w:pPr>
            <w:r>
              <w:rPr>
                <w:rFonts w:ascii="Arial" w:hAnsi="Arial" w:cs="Arial"/>
                <w:b/>
                <w:bCs/>
              </w:rPr>
              <w:t>"Existing Security Cover"</w:t>
            </w:r>
          </w:p>
        </w:tc>
        <w:tc>
          <w:tcPr>
            <w:tcW w:w="7625" w:type="dxa"/>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54" w:name="_BPDCD_52"/>
            <w:r w:rsidRPr="00BD656E">
              <w:rPr>
                <w:rFonts w:ascii="Arial Bold" w:hAnsi="Arial Bold" w:cs="Arial"/>
                <w:b/>
                <w:bCs/>
              </w:rPr>
              <w:t>The Company</w:t>
            </w:r>
            <w:bookmarkEnd w:id="54"/>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00CC02B9">
        <w:trPr>
          <w:gridAfter w:val="1"/>
          <w:wAfter w:w="29" w:type="dxa"/>
        </w:trPr>
        <w:tc>
          <w:tcPr>
            <w:tcW w:w="2695"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B37AFB" w14:paraId="799A822F" w14:textId="77777777" w:rsidTr="00123BEA">
        <w:trPr>
          <w:gridAfter w:val="1"/>
          <w:wAfter w:w="29" w:type="dxa"/>
        </w:trPr>
        <w:tc>
          <w:tcPr>
            <w:tcW w:w="2695" w:type="dxa"/>
          </w:tcPr>
          <w:p w14:paraId="7D083EB7" w14:textId="374718E4" w:rsidR="00B37AFB" w:rsidRPr="00E14A3F" w:rsidRDefault="00A70131" w:rsidP="004C79EC">
            <w:pPr>
              <w:pStyle w:val="BodyText"/>
              <w:rPr>
                <w:rFonts w:ascii="Arial" w:hAnsi="Arial" w:cs="Arial"/>
                <w:b/>
                <w:bCs/>
              </w:rPr>
            </w:pPr>
            <w:r w:rsidRPr="00E14A3F">
              <w:rPr>
                <w:rFonts w:ascii="Arial" w:hAnsi="Arial" w:cs="Arial"/>
                <w:szCs w:val="22"/>
                <w:lang w:eastAsia="en-GB"/>
              </w:rPr>
              <w:t>“</w:t>
            </w:r>
            <w:r w:rsidRPr="00E14A3F">
              <w:rPr>
                <w:rFonts w:ascii="Arial,Bold" w:hAnsi="Arial,Bold" w:cs="Arial,Bold"/>
                <w:b/>
                <w:bCs/>
                <w:szCs w:val="22"/>
                <w:lang w:eastAsia="en-GB"/>
              </w:rPr>
              <w:t>Export Capacity</w:t>
            </w:r>
            <w:r w:rsidRPr="00E14A3F">
              <w:rPr>
                <w:rFonts w:ascii="Arial" w:hAnsi="Arial" w:cs="Arial"/>
                <w:szCs w:val="22"/>
                <w:lang w:eastAsia="en-GB"/>
              </w:rPr>
              <w:t>”</w:t>
            </w:r>
          </w:p>
        </w:tc>
        <w:tc>
          <w:tcPr>
            <w:tcW w:w="7625" w:type="dxa"/>
          </w:tcPr>
          <w:p w14:paraId="405AE1F0" w14:textId="62633479" w:rsidR="00B37AFB" w:rsidRPr="00E14A3F" w:rsidRDefault="00776837" w:rsidP="004C79EC">
            <w:pPr>
              <w:pStyle w:val="BodyText"/>
              <w:jc w:val="both"/>
              <w:rPr>
                <w:rFonts w:ascii="Arial" w:hAnsi="Arial" w:cs="Arial"/>
              </w:rPr>
            </w:pPr>
            <w:r w:rsidRPr="00E14A3F">
              <w:rPr>
                <w:rFonts w:ascii="Arial" w:hAnsi="Arial" w:cs="Arial"/>
              </w:rPr>
              <w:t xml:space="preserve">For the purpose of paragraph 6.5.1(f) </w:t>
            </w:r>
            <w:r w:rsidRPr="00E14A3F">
              <w:rPr>
                <w:rFonts w:ascii="Arial" w:hAnsi="Arial" w:cs="Arial"/>
                <w:b/>
                <w:bCs/>
              </w:rPr>
              <w:t>Export Capacity</w:t>
            </w:r>
            <w:r w:rsidRPr="00E14A3F">
              <w:rPr>
                <w:rFonts w:ascii="Arial" w:hAnsi="Arial" w:cs="Arial"/>
              </w:rPr>
              <w:t xml:space="preserve"> is the maximum continuous </w:t>
            </w:r>
            <w:r w:rsidRPr="00E14A3F">
              <w:rPr>
                <w:rFonts w:ascii="Arial" w:hAnsi="Arial" w:cs="Arial"/>
                <w:b/>
                <w:bCs/>
              </w:rPr>
              <w:t>Active Power</w:t>
            </w:r>
            <w:r w:rsidRPr="00E14A3F">
              <w:rPr>
                <w:rFonts w:ascii="Arial" w:hAnsi="Arial" w:cs="Arial"/>
              </w:rPr>
              <w:t xml:space="preserve"> expressed in MW which is permitted to flow from a </w:t>
            </w:r>
            <w:r w:rsidRPr="00E14A3F">
              <w:rPr>
                <w:rFonts w:ascii="Arial" w:hAnsi="Arial" w:cs="Arial"/>
                <w:b/>
                <w:bCs/>
              </w:rPr>
              <w:t>Power Station</w:t>
            </w:r>
            <w:r w:rsidRPr="00E14A3F">
              <w:rPr>
                <w:rFonts w:ascii="Arial" w:hAnsi="Arial" w:cs="Arial"/>
              </w:rPr>
              <w:t xml:space="preserve"> to a </w:t>
            </w:r>
            <w:r w:rsidRPr="00E14A3F">
              <w:rPr>
                <w:rFonts w:ascii="Arial" w:hAnsi="Arial" w:cs="Arial"/>
                <w:b/>
                <w:bCs/>
              </w:rPr>
              <w:t>Distribution System</w:t>
            </w:r>
          </w:p>
        </w:tc>
      </w:tr>
      <w:tr w:rsidR="00C72F80" w14:paraId="2D7BFD7B" w14:textId="77777777" w:rsidTr="00123BEA">
        <w:trPr>
          <w:gridAfter w:val="1"/>
          <w:wAfter w:w="29" w:type="dxa"/>
        </w:trPr>
        <w:tc>
          <w:tcPr>
            <w:tcW w:w="2695"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7625" w:type="dxa"/>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TNUoS charges </w:t>
            </w:r>
            <w:r w:rsidR="006862FB">
              <w:rPr>
                <w:rFonts w:ascii="Arial" w:hAnsi="Arial" w:cs="Arial"/>
              </w:rPr>
              <w:t>in the event of a breach of the Limiting Regulation.</w:t>
            </w:r>
          </w:p>
        </w:tc>
      </w:tr>
      <w:tr w:rsidR="004C79EC" w14:paraId="4BCA323C" w14:textId="77777777" w:rsidTr="00CC02B9">
        <w:trPr>
          <w:gridAfter w:val="1"/>
          <w:wAfter w:w="29" w:type="dxa"/>
        </w:trPr>
        <w:tc>
          <w:tcPr>
            <w:tcW w:w="2695" w:type="dxa"/>
          </w:tcPr>
          <w:p w14:paraId="47D5C97B" w14:textId="77777777" w:rsidR="004C79EC" w:rsidRDefault="004C79EC" w:rsidP="004C79EC">
            <w:pPr>
              <w:pStyle w:val="BodyText"/>
              <w:rPr>
                <w:rFonts w:ascii="Arial" w:hAnsi="Arial" w:cs="Arial"/>
                <w:b/>
                <w:bCs/>
              </w:rPr>
            </w:pPr>
            <w:r>
              <w:rPr>
                <w:rFonts w:ascii="Arial" w:hAnsi="Arial" w:cs="Arial"/>
                <w:b/>
                <w:bCs/>
              </w:rPr>
              <w:t>"External Interconnection"</w:t>
            </w:r>
          </w:p>
        </w:tc>
        <w:tc>
          <w:tcPr>
            <w:tcW w:w="7625" w:type="dxa"/>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00CC02B9">
        <w:trPr>
          <w:gridAfter w:val="1"/>
          <w:wAfter w:w="29" w:type="dxa"/>
        </w:trPr>
        <w:tc>
          <w:tcPr>
            <w:tcW w:w="2695"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00CC02B9">
        <w:trPr>
          <w:gridAfter w:val="1"/>
          <w:wAfter w:w="29" w:type="dxa"/>
        </w:trPr>
        <w:tc>
          <w:tcPr>
            <w:tcW w:w="2695" w:type="dxa"/>
          </w:tcPr>
          <w:p w14:paraId="432A2607" w14:textId="77777777" w:rsidR="004C79EC" w:rsidRDefault="004C79EC" w:rsidP="004C79EC">
            <w:pPr>
              <w:pStyle w:val="BodyText"/>
              <w:rPr>
                <w:rFonts w:ascii="Arial" w:hAnsi="Arial" w:cs="Arial"/>
                <w:b/>
                <w:bCs/>
              </w:rPr>
            </w:pPr>
            <w:r w:rsidRPr="00A63071">
              <w:rPr>
                <w:rFonts w:ascii="Arial" w:hAnsi="Arial" w:cs="Arial"/>
                <w:b/>
                <w:bCs/>
              </w:rPr>
              <w:t>“Fast Track Criteria”</w:t>
            </w:r>
          </w:p>
          <w:p w14:paraId="761BEC83" w14:textId="77777777" w:rsidR="00CC1A3E" w:rsidRDefault="00CC1A3E" w:rsidP="004C79EC">
            <w:pPr>
              <w:pStyle w:val="BodyText"/>
              <w:rPr>
                <w:rFonts w:ascii="Arial" w:hAnsi="Arial" w:cs="Arial"/>
                <w:b/>
                <w:bCs/>
              </w:rPr>
            </w:pPr>
          </w:p>
          <w:p w14:paraId="3BF9FC26" w14:textId="77777777" w:rsidR="00CC1A3E" w:rsidRDefault="00CC1A3E" w:rsidP="004C79EC">
            <w:pPr>
              <w:pStyle w:val="BodyText"/>
              <w:rPr>
                <w:rFonts w:ascii="Arial" w:hAnsi="Arial" w:cs="Arial"/>
                <w:b/>
                <w:bCs/>
              </w:rPr>
            </w:pPr>
          </w:p>
          <w:p w14:paraId="596722AD" w14:textId="77777777" w:rsidR="00CC1A3E" w:rsidRDefault="00CC1A3E" w:rsidP="004C79EC">
            <w:pPr>
              <w:pStyle w:val="BodyText"/>
              <w:rPr>
                <w:rFonts w:ascii="Arial" w:hAnsi="Arial" w:cs="Arial"/>
                <w:b/>
                <w:bCs/>
              </w:rPr>
            </w:pPr>
          </w:p>
          <w:p w14:paraId="6634FA44" w14:textId="77777777" w:rsidR="00005370" w:rsidRDefault="00005370" w:rsidP="004C79EC">
            <w:pPr>
              <w:pStyle w:val="BodyText"/>
              <w:rPr>
                <w:rFonts w:ascii="Arial" w:hAnsi="Arial" w:cs="Arial"/>
                <w:b/>
                <w:bCs/>
              </w:rPr>
            </w:pPr>
          </w:p>
          <w:p w14:paraId="1D86F9B9" w14:textId="4EC687CC" w:rsidR="003A3C38" w:rsidRPr="00A63071" w:rsidRDefault="003A3C38" w:rsidP="003D404F">
            <w:pPr>
              <w:pStyle w:val="BodyText"/>
              <w:rPr>
                <w:rFonts w:ascii="Arial" w:hAnsi="Arial" w:cs="Arial"/>
                <w:b/>
                <w:bCs/>
              </w:rPr>
            </w:pPr>
          </w:p>
        </w:tc>
        <w:tc>
          <w:tcPr>
            <w:tcW w:w="7625" w:type="dxa"/>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1BF0DB42" w14:textId="2E9044BB" w:rsidR="00B32332" w:rsidRDefault="004C79EC" w:rsidP="004C5196">
            <w:pPr>
              <w:pStyle w:val="BodyText"/>
              <w:ind w:left="654"/>
              <w:jc w:val="both"/>
              <w:rPr>
                <w:rFonts w:ascii="Arial" w:hAnsi="Arial" w:cs="Arial"/>
              </w:rPr>
            </w:pPr>
            <w:r w:rsidRPr="00A63071">
              <w:rPr>
                <w:rFonts w:ascii="Arial" w:hAnsi="Arial" w:cs="Arial"/>
              </w:rPr>
              <w:t>(iv)  updating out of date references to other documents or paragraphs.</w:t>
            </w:r>
          </w:p>
          <w:p w14:paraId="1F2D46AA" w14:textId="206A7863" w:rsidR="003A3C38" w:rsidRPr="00E41ADC" w:rsidRDefault="003A3C38" w:rsidP="00E41ADC">
            <w:pPr>
              <w:pStyle w:val="BodyText"/>
              <w:spacing w:after="0"/>
              <w:ind w:left="652"/>
              <w:jc w:val="both"/>
              <w:rPr>
                <w:rFonts w:ascii="Arial" w:hAnsi="Arial" w:cs="Arial"/>
              </w:rPr>
            </w:pPr>
          </w:p>
        </w:tc>
      </w:tr>
      <w:tr w:rsidR="003D404F" w14:paraId="39839880" w14:textId="77777777" w:rsidTr="00CC02B9">
        <w:trPr>
          <w:gridAfter w:val="1"/>
          <w:wAfter w:w="29" w:type="dxa"/>
          <w:trHeight w:val="671"/>
        </w:trPr>
        <w:tc>
          <w:tcPr>
            <w:tcW w:w="2695" w:type="dxa"/>
          </w:tcPr>
          <w:p w14:paraId="47ECC854" w14:textId="3938BEA8" w:rsidR="003D404F" w:rsidRDefault="003D404F" w:rsidP="002B332F">
            <w:pPr>
              <w:pStyle w:val="BodyText"/>
              <w:rPr>
                <w:rFonts w:ascii="Arial" w:hAnsi="Arial" w:cs="Arial"/>
                <w:b/>
                <w:bCs/>
              </w:rPr>
            </w:pPr>
            <w:r>
              <w:rPr>
                <w:rFonts w:ascii="Arial" w:hAnsi="Arial" w:cs="Arial"/>
                <w:b/>
                <w:bCs/>
              </w:rPr>
              <w:t>“FDSC”</w:t>
            </w:r>
          </w:p>
        </w:tc>
        <w:tc>
          <w:tcPr>
            <w:tcW w:w="7625" w:type="dxa"/>
          </w:tcPr>
          <w:p w14:paraId="61CE1189" w14:textId="682B4ABE" w:rsidR="003D404F" w:rsidRDefault="003D404F" w:rsidP="002B332F">
            <w:pPr>
              <w:pStyle w:val="BodyText"/>
              <w:spacing w:after="0"/>
              <w:jc w:val="both"/>
              <w:rPr>
                <w:rFonts w:ascii="Arial" w:hAnsi="Arial" w:cs="Arial"/>
              </w:rPr>
            </w:pPr>
            <w:r>
              <w:rPr>
                <w:rFonts w:ascii="Arial" w:hAnsi="Arial" w:cs="Arial"/>
              </w:rPr>
              <w:t xml:space="preserve">Shall mean the same as </w:t>
            </w:r>
            <w:r>
              <w:rPr>
                <w:rFonts w:ascii="Arial" w:hAnsi="Arial" w:cs="Arial"/>
                <w:b/>
                <w:bCs/>
              </w:rPr>
              <w:t>Final Demand Site Count</w:t>
            </w:r>
          </w:p>
        </w:tc>
      </w:tr>
      <w:tr w:rsidR="003D404F" w14:paraId="375A30CA" w14:textId="77777777" w:rsidTr="00CC02B9">
        <w:trPr>
          <w:gridAfter w:val="1"/>
          <w:wAfter w:w="29" w:type="dxa"/>
        </w:trPr>
        <w:tc>
          <w:tcPr>
            <w:tcW w:w="2695" w:type="dxa"/>
          </w:tcPr>
          <w:p w14:paraId="635145AE" w14:textId="32C29919" w:rsidR="003D404F" w:rsidRDefault="003D404F" w:rsidP="002B332F">
            <w:pPr>
              <w:pStyle w:val="BodyText"/>
              <w:rPr>
                <w:rFonts w:ascii="Arial" w:hAnsi="Arial" w:cs="Arial"/>
                <w:b/>
                <w:bCs/>
              </w:rPr>
            </w:pPr>
            <w:r>
              <w:rPr>
                <w:rFonts w:ascii="Arial" w:hAnsi="Arial" w:cs="Arial"/>
                <w:b/>
                <w:bCs/>
              </w:rPr>
              <w:t>“FDSC Forecast”</w:t>
            </w:r>
          </w:p>
        </w:tc>
        <w:tc>
          <w:tcPr>
            <w:tcW w:w="7625" w:type="dxa"/>
          </w:tcPr>
          <w:p w14:paraId="3FEB0CE3" w14:textId="3F48C5D9" w:rsidR="003D404F" w:rsidRDefault="003D404F" w:rsidP="002B332F">
            <w:pPr>
              <w:pStyle w:val="BodyText"/>
              <w:spacing w:after="0"/>
              <w:jc w:val="both"/>
              <w:rPr>
                <w:rFonts w:ascii="Arial" w:hAnsi="Arial" w:cs="Arial"/>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tc>
      </w:tr>
      <w:tr w:rsidR="003D404F" w14:paraId="7B960FE2" w14:textId="77777777" w:rsidTr="00CC02B9">
        <w:trPr>
          <w:gridAfter w:val="1"/>
          <w:wAfter w:w="29" w:type="dxa"/>
        </w:trPr>
        <w:tc>
          <w:tcPr>
            <w:tcW w:w="2695" w:type="dxa"/>
          </w:tcPr>
          <w:p w14:paraId="314405C9" w14:textId="5AA00E4A" w:rsidR="003D404F" w:rsidRDefault="003D404F" w:rsidP="002B332F">
            <w:pPr>
              <w:pStyle w:val="BodyText"/>
              <w:rPr>
                <w:rFonts w:ascii="Arial" w:hAnsi="Arial" w:cs="Arial"/>
                <w:b/>
                <w:bCs/>
              </w:rPr>
            </w:pPr>
            <w:r>
              <w:rPr>
                <w:rFonts w:ascii="Arial" w:hAnsi="Arial" w:cs="Arial"/>
                <w:b/>
                <w:bCs/>
              </w:rPr>
              <w:t>“FDSC Base Percentage”</w:t>
            </w:r>
          </w:p>
        </w:tc>
        <w:tc>
          <w:tcPr>
            <w:tcW w:w="7625" w:type="dxa"/>
          </w:tcPr>
          <w:p w14:paraId="199EC91D" w14:textId="6AD98D7D" w:rsidR="003D404F" w:rsidRDefault="003D404F" w:rsidP="002B332F">
            <w:pPr>
              <w:pStyle w:val="BodyText"/>
              <w:spacing w:after="0"/>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tc>
      </w:tr>
      <w:tr w:rsidR="003D404F" w14:paraId="22BE28DD" w14:textId="77777777" w:rsidTr="00CC02B9">
        <w:trPr>
          <w:gridAfter w:val="1"/>
          <w:wAfter w:w="29" w:type="dxa"/>
        </w:trPr>
        <w:tc>
          <w:tcPr>
            <w:tcW w:w="2695" w:type="dxa"/>
          </w:tcPr>
          <w:p w14:paraId="774E3B7E" w14:textId="62B4A33B" w:rsidR="003D404F" w:rsidRDefault="003D404F" w:rsidP="002B332F">
            <w:pPr>
              <w:pStyle w:val="BodyText"/>
              <w:rPr>
                <w:rFonts w:ascii="Arial" w:hAnsi="Arial" w:cs="Arial"/>
                <w:b/>
                <w:bCs/>
              </w:rPr>
            </w:pPr>
            <w:r>
              <w:rPr>
                <w:rFonts w:ascii="Arial" w:hAnsi="Arial" w:cs="Arial"/>
                <w:b/>
                <w:bCs/>
              </w:rPr>
              <w:t>“FDSC Charges”</w:t>
            </w:r>
          </w:p>
        </w:tc>
        <w:tc>
          <w:tcPr>
            <w:tcW w:w="7625" w:type="dxa"/>
          </w:tcPr>
          <w:p w14:paraId="0F4D478A" w14:textId="74E20F45" w:rsidR="003D404F" w:rsidRDefault="000A2A8E" w:rsidP="002B332F">
            <w:pPr>
              <w:pStyle w:val="BodyText"/>
              <w:spacing w:after="0"/>
              <w:jc w:val="both"/>
              <w:rPr>
                <w:rFonts w:ascii="Arial" w:hAnsi="Arial" w:cs="Arial"/>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tc>
      </w:tr>
      <w:tr w:rsidR="003D404F" w14:paraId="66943DB8" w14:textId="77777777" w:rsidTr="00CC02B9">
        <w:trPr>
          <w:gridAfter w:val="1"/>
          <w:wAfter w:w="29" w:type="dxa"/>
        </w:trPr>
        <w:tc>
          <w:tcPr>
            <w:tcW w:w="2695" w:type="dxa"/>
          </w:tcPr>
          <w:p w14:paraId="079F332D" w14:textId="257E3BF9" w:rsidR="003D404F" w:rsidRDefault="003D404F" w:rsidP="002B332F">
            <w:pPr>
              <w:pStyle w:val="BodyText"/>
              <w:rPr>
                <w:rFonts w:ascii="Arial" w:hAnsi="Arial" w:cs="Arial"/>
                <w:b/>
                <w:bCs/>
              </w:rPr>
            </w:pPr>
            <w:r>
              <w:rPr>
                <w:rFonts w:ascii="Arial" w:hAnsi="Arial" w:cs="Arial"/>
                <w:b/>
                <w:bCs/>
              </w:rPr>
              <w:t>“FDSC Base Value at Risk”</w:t>
            </w:r>
          </w:p>
        </w:tc>
        <w:tc>
          <w:tcPr>
            <w:tcW w:w="7625" w:type="dxa"/>
          </w:tcPr>
          <w:p w14:paraId="017AFEF9" w14:textId="22B69E50" w:rsidR="003D404F" w:rsidRDefault="004C5196" w:rsidP="004C5196">
            <w:pPr>
              <w:pStyle w:val="BodyText"/>
              <w:jc w:val="both"/>
              <w:rPr>
                <w:rFonts w:ascii="Arial" w:hAnsi="Arial" w:cs="Arial"/>
              </w:rPr>
            </w:pPr>
            <w:r>
              <w:rPr>
                <w:rFonts w:ascii="Arial" w:hAnsi="Arial" w:cs="Arial"/>
              </w:rPr>
              <w:t>the sum as calculated in accordance with Paragraph 3.23.4a</w:t>
            </w:r>
          </w:p>
        </w:tc>
      </w:tr>
      <w:tr w:rsidR="003D404F" w14:paraId="7625376C" w14:textId="77777777" w:rsidTr="00CC02B9">
        <w:trPr>
          <w:gridAfter w:val="1"/>
          <w:wAfter w:w="29" w:type="dxa"/>
        </w:trPr>
        <w:tc>
          <w:tcPr>
            <w:tcW w:w="2695" w:type="dxa"/>
          </w:tcPr>
          <w:p w14:paraId="033B49AC" w14:textId="31547873" w:rsidR="003D404F" w:rsidRDefault="003D404F" w:rsidP="004C79EC">
            <w:pPr>
              <w:pStyle w:val="BodyText"/>
              <w:rPr>
                <w:rFonts w:ascii="Arial" w:hAnsi="Arial" w:cs="Arial"/>
                <w:b/>
                <w:bCs/>
              </w:rPr>
            </w:pPr>
            <w:r>
              <w:rPr>
                <w:rFonts w:ascii="Arial" w:hAnsi="Arial" w:cs="Arial"/>
                <w:b/>
                <w:bCs/>
              </w:rPr>
              <w:t>“Final Demand Site Count or FDSC”</w:t>
            </w:r>
          </w:p>
        </w:tc>
        <w:tc>
          <w:tcPr>
            <w:tcW w:w="7625" w:type="dxa"/>
          </w:tcPr>
          <w:p w14:paraId="1486101F" w14:textId="422BC29F" w:rsidR="003D404F" w:rsidRDefault="004C5196" w:rsidP="004C5196">
            <w:pPr>
              <w:pStyle w:val="BodyText"/>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w:t>
            </w:r>
          </w:p>
        </w:tc>
      </w:tr>
      <w:tr w:rsidR="004C79EC" w14:paraId="4554B4C9" w14:textId="77777777" w:rsidTr="00CC02B9">
        <w:trPr>
          <w:gridAfter w:val="1"/>
          <w:wAfter w:w="29" w:type="dxa"/>
        </w:trPr>
        <w:tc>
          <w:tcPr>
            <w:tcW w:w="2695" w:type="dxa"/>
          </w:tcPr>
          <w:p w14:paraId="43EA7DD2" w14:textId="13EDFDFB" w:rsidR="004C79EC" w:rsidRDefault="004C79EC" w:rsidP="004C79EC">
            <w:pPr>
              <w:pStyle w:val="BodyText"/>
              <w:rPr>
                <w:rFonts w:ascii="Arial" w:hAnsi="Arial" w:cs="Arial"/>
                <w:b/>
                <w:bCs/>
              </w:rPr>
            </w:pPr>
            <w:r>
              <w:rPr>
                <w:rFonts w:ascii="Arial" w:hAnsi="Arial" w:cs="Arial"/>
                <w:b/>
                <w:bCs/>
              </w:rPr>
              <w:t>"Final Adjustments Statement</w:t>
            </w:r>
            <w:r w:rsidR="006417B5">
              <w:rPr>
                <w:rFonts w:ascii="Arial" w:hAnsi="Arial" w:cs="Arial"/>
                <w:b/>
                <w:bCs/>
              </w:rPr>
              <w:t>”</w:t>
            </w:r>
          </w:p>
        </w:tc>
        <w:tc>
          <w:tcPr>
            <w:tcW w:w="7625" w:type="dxa"/>
          </w:tcPr>
          <w:p w14:paraId="15E9CC70" w14:textId="1AA533A0" w:rsidR="004C79EC" w:rsidRDefault="00E41ADC" w:rsidP="002B332F">
            <w:pPr>
              <w:pStyle w:val="BodyText"/>
              <w:jc w:val="both"/>
              <w:rPr>
                <w:rFonts w:ascii="Arial" w:hAnsi="Arial" w:cs="Arial"/>
              </w:rPr>
            </w:pPr>
            <w:r>
              <w:rPr>
                <w:rFonts w:ascii="Arial" w:hAnsi="Arial" w:cs="Arial"/>
              </w:rPr>
              <w:t>as defined in paragraph 3.12.7(a);</w:t>
            </w:r>
          </w:p>
        </w:tc>
      </w:tr>
      <w:tr w:rsidR="000D40DF" w14:paraId="1632B1E1" w14:textId="77777777" w:rsidTr="00CC02B9">
        <w:trPr>
          <w:gridAfter w:val="1"/>
          <w:wAfter w:w="29" w:type="dxa"/>
        </w:trPr>
        <w:tc>
          <w:tcPr>
            <w:tcW w:w="2695"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0D40DF" w:rsidRPr="000D40DF" w:rsidRDefault="000D40DF" w:rsidP="002B332F">
            <w:pPr>
              <w:pStyle w:val="BodyText"/>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00CC02B9">
        <w:trPr>
          <w:gridAfter w:val="1"/>
          <w:wAfter w:w="29" w:type="dxa"/>
        </w:trPr>
        <w:tc>
          <w:tcPr>
            <w:tcW w:w="2695"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0D40DF" w:rsidRDefault="000D40DF" w:rsidP="000D40DF">
            <w:pPr>
              <w:pStyle w:val="BodyText"/>
              <w:jc w:val="both"/>
              <w:rPr>
                <w:rFonts w:ascii="Arial" w:hAnsi="Arial" w:cs="Arial"/>
              </w:rPr>
            </w:pPr>
          </w:p>
        </w:tc>
      </w:tr>
      <w:tr w:rsidR="000D40DF" w14:paraId="4E31CD41" w14:textId="77777777" w:rsidTr="00CC02B9">
        <w:trPr>
          <w:gridAfter w:val="1"/>
          <w:wAfter w:w="29" w:type="dxa"/>
        </w:trPr>
        <w:tc>
          <w:tcPr>
            <w:tcW w:w="2695"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D025A5" w:rsidRPr="00D025A5" w:rsidRDefault="00D025A5" w:rsidP="00D025A5">
            <w:pPr>
              <w:spacing w:line="235" w:lineRule="atLeast"/>
              <w:rPr>
                <w:rFonts w:ascii="Arial" w:hAnsi="Arial" w:cs="Arial"/>
                <w:color w:val="000000"/>
                <w:lang w:eastAsia="en-GB"/>
              </w:rPr>
            </w:pPr>
          </w:p>
          <w:p w14:paraId="76574247" w14:textId="06FC9D0F" w:rsidR="00D025A5" w:rsidRPr="00D025A5" w:rsidRDefault="00CF4FF0"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00D025A5" w:rsidRPr="00D025A5">
              <w:rPr>
                <w:rFonts w:ascii="Arial" w:eastAsia="Times New Roman" w:hAnsi="Arial" w:cs="Arial"/>
                <w:b/>
                <w:color w:val="000000"/>
                <w:lang w:eastAsia="en-GB"/>
              </w:rPr>
              <w:t>Users</w:t>
            </w:r>
            <w:r w:rsidR="00D025A5" w:rsidRPr="00D025A5">
              <w:rPr>
                <w:rFonts w:ascii="Arial" w:eastAsia="Times New Roman" w:hAnsi="Arial" w:cs="Arial"/>
                <w:color w:val="000000"/>
                <w:lang w:eastAsia="en-GB"/>
              </w:rPr>
              <w:t xml:space="preserve"> with a </w:t>
            </w:r>
            <w:r w:rsidR="00D025A5" w:rsidRPr="00D025A5">
              <w:rPr>
                <w:rFonts w:ascii="Arial" w:eastAsia="Times New Roman" w:hAnsi="Arial" w:cs="Arial"/>
                <w:b/>
                <w:color w:val="000000"/>
                <w:lang w:eastAsia="en-GB"/>
              </w:rPr>
              <w:t>Bilateral Connection Agreement</w:t>
            </w:r>
            <w:r w:rsidR="00D025A5" w:rsidRPr="00D025A5">
              <w:rPr>
                <w:rFonts w:ascii="Arial" w:eastAsia="Times New Roman" w:hAnsi="Arial" w:cs="Arial"/>
                <w:color w:val="000000"/>
                <w:lang w:eastAsia="en-GB"/>
              </w:rPr>
              <w:t xml:space="preserve">, a </w:t>
            </w:r>
            <w:r w:rsidR="00D025A5" w:rsidRPr="00D025A5">
              <w:rPr>
                <w:rFonts w:ascii="Arial" w:eastAsia="Times New Roman" w:hAnsi="Arial" w:cs="Arial"/>
                <w:b/>
                <w:bCs/>
                <w:color w:val="000000"/>
                <w:lang w:eastAsia="en-GB"/>
              </w:rPr>
              <w:t>Single Site</w:t>
            </w:r>
            <w:r w:rsidR="00D025A5" w:rsidRPr="00D025A5">
              <w:rPr>
                <w:rFonts w:ascii="Arial" w:eastAsia="Times New Roman" w:hAnsi="Arial" w:cs="Arial"/>
                <w:color w:val="000000"/>
                <w:lang w:eastAsia="en-GB"/>
              </w:rPr>
              <w:t xml:space="preserve"> which has associated </w:t>
            </w:r>
            <w:r w:rsidR="00D025A5" w:rsidRPr="00D025A5">
              <w:rPr>
                <w:rFonts w:ascii="Arial" w:eastAsia="Times New Roman" w:hAnsi="Arial" w:cs="Arial"/>
                <w:b/>
                <w:bCs/>
                <w:color w:val="000000"/>
                <w:lang w:eastAsia="en-GB"/>
              </w:rPr>
              <w:t>Final Demand</w:t>
            </w:r>
            <w:r w:rsidR="00D025A5" w:rsidRPr="00D025A5">
              <w:rPr>
                <w:rFonts w:ascii="Arial" w:eastAsia="Times New Roman" w:hAnsi="Arial" w:cs="Arial"/>
                <w:bCs/>
                <w:color w:val="000000"/>
                <w:lang w:eastAsia="en-GB"/>
              </w:rPr>
              <w:t xml:space="preserve">, except </w:t>
            </w:r>
            <w:r w:rsidR="00D025A5" w:rsidRPr="00D025A5">
              <w:rPr>
                <w:rFonts w:ascii="Arial" w:eastAsia="Times New Roman" w:hAnsi="Arial" w:cs="Arial"/>
                <w:b/>
                <w:bCs/>
                <w:color w:val="000000"/>
                <w:lang w:eastAsia="en-GB"/>
              </w:rPr>
              <w:t>Single Sites</w:t>
            </w:r>
            <w:r w:rsidR="00D025A5" w:rsidRPr="00D025A5">
              <w:rPr>
                <w:rFonts w:ascii="Arial" w:eastAsia="Times New Roman" w:hAnsi="Arial" w:cs="Arial"/>
                <w:bCs/>
                <w:color w:val="000000"/>
                <w:lang w:eastAsia="en-GB"/>
              </w:rPr>
              <w:t xml:space="preserve"> which are for;</w:t>
            </w:r>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00CC02B9">
        <w:trPr>
          <w:gridAfter w:val="1"/>
          <w:wAfter w:w="29" w:type="dxa"/>
        </w:trPr>
        <w:tc>
          <w:tcPr>
            <w:tcW w:w="2695" w:type="dxa"/>
          </w:tcPr>
          <w:p w14:paraId="679C1552" w14:textId="77777777" w:rsidR="000D40DF" w:rsidRDefault="000D40DF" w:rsidP="000D40DF">
            <w:pPr>
              <w:pStyle w:val="BodyText"/>
              <w:rPr>
                <w:rFonts w:ascii="Arial" w:hAnsi="Arial" w:cs="Arial"/>
                <w:b/>
                <w:bCs/>
              </w:rPr>
            </w:pPr>
            <w:r>
              <w:rPr>
                <w:rFonts w:ascii="Arial" w:hAnsi="Arial" w:cs="Arial"/>
                <w:b/>
                <w:bCs/>
              </w:rPr>
              <w:t>"Final Monthly Statement"</w:t>
            </w:r>
          </w:p>
        </w:tc>
        <w:tc>
          <w:tcPr>
            <w:tcW w:w="7625" w:type="dxa"/>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00CC02B9">
        <w:trPr>
          <w:gridAfter w:val="1"/>
          <w:wAfter w:w="29" w:type="dxa"/>
        </w:trPr>
        <w:tc>
          <w:tcPr>
            <w:tcW w:w="2695"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7625" w:type="dxa"/>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00CC02B9">
        <w:trPr>
          <w:gridAfter w:val="1"/>
          <w:wAfter w:w="29" w:type="dxa"/>
        </w:trPr>
        <w:tc>
          <w:tcPr>
            <w:tcW w:w="2695" w:type="dxa"/>
          </w:tcPr>
          <w:p w14:paraId="423E1781" w14:textId="77777777" w:rsidR="000D40DF" w:rsidRDefault="000D40DF" w:rsidP="000D40DF">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00CC02B9">
        <w:trPr>
          <w:gridAfter w:val="1"/>
          <w:wAfter w:w="29" w:type="dxa"/>
        </w:trPr>
        <w:tc>
          <w:tcPr>
            <w:tcW w:w="2695"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00CC02B9">
        <w:trPr>
          <w:gridAfter w:val="1"/>
          <w:wAfter w:w="29" w:type="dxa"/>
        </w:trPr>
        <w:tc>
          <w:tcPr>
            <w:tcW w:w="2695" w:type="dxa"/>
          </w:tcPr>
          <w:p w14:paraId="4C2297DE" w14:textId="77777777" w:rsidR="000D40DF" w:rsidRDefault="000D40DF" w:rsidP="000D40DF">
            <w:pPr>
              <w:pStyle w:val="BodyText"/>
              <w:rPr>
                <w:rFonts w:ascii="Arial" w:hAnsi="Arial" w:cs="Arial"/>
                <w:b/>
                <w:bCs/>
              </w:rPr>
            </w:pPr>
            <w:r>
              <w:rPr>
                <w:rFonts w:ascii="Arial" w:hAnsi="Arial" w:cs="Arial"/>
                <w:b/>
                <w:bCs/>
              </w:rPr>
              <w:t>"Final Statement"</w:t>
            </w:r>
          </w:p>
        </w:tc>
        <w:tc>
          <w:tcPr>
            <w:tcW w:w="7625" w:type="dxa"/>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00123BEA">
        <w:trPr>
          <w:gridAfter w:val="1"/>
          <w:wAfter w:w="29" w:type="dxa"/>
        </w:trPr>
        <w:tc>
          <w:tcPr>
            <w:tcW w:w="2695"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7625" w:type="dxa"/>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00123BEA">
        <w:trPr>
          <w:gridAfter w:val="1"/>
          <w:wAfter w:w="29" w:type="dxa"/>
        </w:trPr>
        <w:tc>
          <w:tcPr>
            <w:tcW w:w="2695" w:type="dxa"/>
          </w:tcPr>
          <w:p w14:paraId="77407F43" w14:textId="77777777" w:rsidR="000D40DF" w:rsidRDefault="000D40DF" w:rsidP="000D40DF">
            <w:pPr>
              <w:pStyle w:val="BodyText"/>
              <w:rPr>
                <w:rFonts w:ascii="Arial" w:hAnsi="Arial" w:cs="Arial"/>
                <w:b/>
                <w:bCs/>
              </w:rPr>
            </w:pPr>
            <w:r>
              <w:rPr>
                <w:rFonts w:ascii="Arial" w:hAnsi="Arial" w:cs="Arial"/>
                <w:b/>
                <w:bCs/>
              </w:rPr>
              <w:t>"Financial Year"</w:t>
            </w:r>
          </w:p>
        </w:tc>
        <w:tc>
          <w:tcPr>
            <w:tcW w:w="7625" w:type="dxa"/>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00123BEA">
        <w:trPr>
          <w:gridAfter w:val="1"/>
          <w:wAfter w:w="29" w:type="dxa"/>
        </w:trPr>
        <w:tc>
          <w:tcPr>
            <w:tcW w:w="2695"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7625" w:type="dxa"/>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00123BEA">
        <w:trPr>
          <w:gridAfter w:val="1"/>
          <w:wAfter w:w="29" w:type="dxa"/>
        </w:trPr>
        <w:tc>
          <w:tcPr>
            <w:tcW w:w="2695"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0D40DF" w:rsidRPr="00A517B1" w:rsidRDefault="000D40DF" w:rsidP="000D40DF">
            <w:pPr>
              <w:jc w:val="both"/>
              <w:rPr>
                <w:rFonts w:ascii="Arial" w:hAnsi="Arial" w:cs="Arial"/>
                <w:szCs w:val="22"/>
              </w:rPr>
            </w:pPr>
          </w:p>
        </w:tc>
      </w:tr>
      <w:tr w:rsidR="000D40DF" w14:paraId="05F9DCCA" w14:textId="77777777" w:rsidTr="00123BEA">
        <w:trPr>
          <w:gridAfter w:val="1"/>
          <w:wAfter w:w="29" w:type="dxa"/>
        </w:trPr>
        <w:tc>
          <w:tcPr>
            <w:tcW w:w="2695" w:type="dxa"/>
          </w:tcPr>
          <w:p w14:paraId="41F69AC5" w14:textId="77777777" w:rsidR="000D40DF" w:rsidRDefault="000D40DF" w:rsidP="000D40DF">
            <w:pPr>
              <w:pStyle w:val="BodyText"/>
              <w:rPr>
                <w:rFonts w:ascii="Arial" w:hAnsi="Arial" w:cs="Arial"/>
                <w:b/>
                <w:bCs/>
              </w:rPr>
            </w:pPr>
            <w:r>
              <w:rPr>
                <w:rFonts w:ascii="Arial" w:hAnsi="Arial" w:cs="Arial"/>
                <w:b/>
                <w:bCs/>
              </w:rPr>
              <w:t>"First User"</w:t>
            </w:r>
          </w:p>
        </w:tc>
        <w:tc>
          <w:tcPr>
            <w:tcW w:w="7625" w:type="dxa"/>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00123BEA">
        <w:trPr>
          <w:gridAfter w:val="1"/>
          <w:wAfter w:w="29" w:type="dxa"/>
        </w:trPr>
        <w:tc>
          <w:tcPr>
            <w:tcW w:w="2695" w:type="dxa"/>
          </w:tcPr>
          <w:p w14:paraId="279B70E3" w14:textId="7E976545" w:rsidR="009E28E8" w:rsidRDefault="000D40DF" w:rsidP="000D40DF">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3477F6" w:rsidRDefault="003477F6" w:rsidP="000D40DF">
            <w:pPr>
              <w:jc w:val="both"/>
              <w:rPr>
                <w:rFonts w:ascii="Arial" w:hAnsi="Arial" w:cs="Arial"/>
                <w:szCs w:val="22"/>
              </w:rPr>
            </w:pPr>
          </w:p>
          <w:p w14:paraId="5D97F185" w14:textId="51F46389" w:rsidR="009E28E8" w:rsidRDefault="009E28E8" w:rsidP="000D40DF">
            <w:pPr>
              <w:jc w:val="both"/>
              <w:rPr>
                <w:rFonts w:ascii="Arial" w:hAnsi="Arial" w:cs="Arial"/>
                <w:szCs w:val="22"/>
              </w:rPr>
            </w:pPr>
          </w:p>
        </w:tc>
        <w:tc>
          <w:tcPr>
            <w:tcW w:w="7625" w:type="dxa"/>
          </w:tcPr>
          <w:p w14:paraId="31509F25" w14:textId="5363580D" w:rsidR="00997FB5" w:rsidRPr="00CC1E0D" w:rsidRDefault="000D40DF" w:rsidP="00E24804">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0D40DF" w:rsidRPr="0000119F" w:rsidRDefault="000D40DF" w:rsidP="00E24804">
            <w:pPr>
              <w:jc w:val="both"/>
              <w:rPr>
                <w:rFonts w:ascii="Arial" w:hAnsi="Arial" w:cs="Arial"/>
                <w:szCs w:val="22"/>
              </w:rPr>
            </w:pPr>
          </w:p>
        </w:tc>
      </w:tr>
      <w:tr w:rsidR="00E24804" w14:paraId="6BE64C5E" w14:textId="77777777" w:rsidTr="00123BEA">
        <w:trPr>
          <w:gridAfter w:val="1"/>
          <w:wAfter w:w="29" w:type="dxa"/>
        </w:trPr>
        <w:tc>
          <w:tcPr>
            <w:tcW w:w="2695" w:type="dxa"/>
          </w:tcPr>
          <w:p w14:paraId="19DDCB3F" w14:textId="77777777" w:rsidR="00E24804" w:rsidRDefault="00E24804" w:rsidP="00E24804">
            <w:pPr>
              <w:jc w:val="both"/>
              <w:rPr>
                <w:rFonts w:ascii="Arial" w:hAnsi="Arial" w:cs="Arial"/>
                <w:b/>
                <w:bCs/>
                <w:szCs w:val="22"/>
              </w:rPr>
            </w:pPr>
            <w:r w:rsidRPr="00555295">
              <w:rPr>
                <w:rFonts w:ascii="Arial" w:hAnsi="Arial" w:cs="Arial"/>
                <w:b/>
                <w:bCs/>
                <w:szCs w:val="22"/>
              </w:rPr>
              <w:t>“Fixed BSUoS Price”</w:t>
            </w:r>
          </w:p>
          <w:p w14:paraId="4027DA1D" w14:textId="77777777" w:rsidR="00E24804" w:rsidRDefault="00E24804" w:rsidP="000D40DF">
            <w:pPr>
              <w:spacing w:after="240"/>
              <w:rPr>
                <w:rFonts w:ascii="Arial" w:hAnsi="Arial" w:cs="Arial"/>
                <w:b/>
              </w:rPr>
            </w:pPr>
          </w:p>
        </w:tc>
        <w:tc>
          <w:tcPr>
            <w:tcW w:w="7625" w:type="dxa"/>
          </w:tcPr>
          <w:p w14:paraId="53E74F9E" w14:textId="543060A1" w:rsidR="00E24804" w:rsidRDefault="00E24804" w:rsidP="00E24804">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E24804" w14:paraId="271EE908" w14:textId="77777777" w:rsidTr="00123BEA">
        <w:trPr>
          <w:gridAfter w:val="1"/>
          <w:wAfter w:w="29" w:type="dxa"/>
        </w:trPr>
        <w:tc>
          <w:tcPr>
            <w:tcW w:w="2695" w:type="dxa"/>
          </w:tcPr>
          <w:p w14:paraId="71D75C55" w14:textId="77777777" w:rsidR="00E24804" w:rsidRDefault="00E24804" w:rsidP="00E24804">
            <w:pPr>
              <w:jc w:val="both"/>
              <w:rPr>
                <w:rFonts w:ascii="Arial" w:hAnsi="Arial" w:cs="Arial"/>
                <w:szCs w:val="22"/>
              </w:rPr>
            </w:pPr>
            <w:r w:rsidRPr="00735EBB">
              <w:rPr>
                <w:rFonts w:ascii="Arial" w:hAnsi="Arial" w:cs="Arial"/>
                <w:b/>
                <w:bCs/>
                <w:szCs w:val="22"/>
              </w:rPr>
              <w:t>“Fixed Price Period”</w:t>
            </w:r>
          </w:p>
          <w:p w14:paraId="1DF189D5" w14:textId="77777777" w:rsidR="00E24804" w:rsidRDefault="00E24804" w:rsidP="000D40DF">
            <w:pPr>
              <w:spacing w:after="240"/>
              <w:rPr>
                <w:rFonts w:ascii="Arial" w:hAnsi="Arial" w:cs="Arial"/>
                <w:b/>
              </w:rPr>
            </w:pPr>
          </w:p>
        </w:tc>
        <w:tc>
          <w:tcPr>
            <w:tcW w:w="7625" w:type="dxa"/>
          </w:tcPr>
          <w:p w14:paraId="4FA2B1AF" w14:textId="33198742" w:rsidR="00F03CEF" w:rsidRDefault="00E24804" w:rsidP="00F03CEF">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sidR="0083715A">
              <w:rPr>
                <w:rFonts w:ascii="Arial" w:hAnsi="Arial" w:cs="Arial"/>
                <w:szCs w:val="22"/>
              </w:rPr>
              <w:t>12</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w:t>
            </w:r>
            <w:r>
              <w:rPr>
                <w:rFonts w:ascii="Arial" w:hAnsi="Arial" w:cs="Arial"/>
                <w:szCs w:val="22"/>
              </w:rPr>
              <w:t>to 31</w:t>
            </w:r>
            <w:r w:rsidRPr="0092718E">
              <w:rPr>
                <w:rFonts w:ascii="Arial" w:hAnsi="Arial" w:cs="Arial"/>
                <w:szCs w:val="22"/>
                <w:vertAlign w:val="superscript"/>
              </w:rPr>
              <w:t>st</w:t>
            </w:r>
            <w:r>
              <w:rPr>
                <w:rFonts w:ascii="Arial" w:hAnsi="Arial" w:cs="Arial"/>
                <w:szCs w:val="22"/>
              </w:rPr>
              <w:t xml:space="preserve"> March</w:t>
            </w:r>
            <w:r w:rsidR="00970131">
              <w:rPr>
                <w:rFonts w:ascii="Arial" w:hAnsi="Arial" w:cs="Arial"/>
                <w:szCs w:val="22"/>
              </w:rPr>
              <w:t xml:space="preserve">, </w:t>
            </w:r>
            <w:r w:rsidR="00F03CEF">
              <w:rPr>
                <w:rFonts w:ascii="Arial" w:hAnsi="Arial" w:cs="Arial"/>
                <w:szCs w:val="22"/>
              </w:rPr>
              <w:t>comprising:</w:t>
            </w:r>
          </w:p>
          <w:p w14:paraId="2F876955" w14:textId="77777777" w:rsidR="00F03CEF" w:rsidRPr="00031A52" w:rsidRDefault="00F03CEF" w:rsidP="00F03CEF">
            <w:pPr>
              <w:jc w:val="both"/>
              <w:rPr>
                <w:rFonts w:ascii="Arial" w:hAnsi="Arial" w:cs="Arial"/>
                <w:szCs w:val="22"/>
              </w:rPr>
            </w:pPr>
            <w:r w:rsidRPr="00031A52">
              <w:rPr>
                <w:rFonts w:ascii="Arial" w:hAnsi="Arial" w:cs="Arial"/>
                <w:szCs w:val="22"/>
              </w:rPr>
              <w:t>(a)          the Spring Summer Tariff (1st April to 30th September); and</w:t>
            </w:r>
          </w:p>
          <w:p w14:paraId="78E0A4C9" w14:textId="77777777" w:rsidR="00F03CEF" w:rsidRPr="00501CDB" w:rsidRDefault="00F03CEF" w:rsidP="00F03CEF">
            <w:pPr>
              <w:jc w:val="both"/>
              <w:rPr>
                <w:rFonts w:ascii="Arial" w:hAnsi="Arial" w:cs="Arial"/>
                <w:szCs w:val="22"/>
              </w:rPr>
            </w:pPr>
            <w:r w:rsidRPr="00031A52">
              <w:rPr>
                <w:rFonts w:ascii="Arial" w:hAnsi="Arial" w:cs="Arial"/>
                <w:szCs w:val="22"/>
              </w:rPr>
              <w:t>(b)          the Autumn Winter Tariff (1st October to 31st March</w:t>
            </w:r>
            <w:r>
              <w:rPr>
                <w:rFonts w:ascii="Arial" w:hAnsi="Arial" w:cs="Arial"/>
                <w:szCs w:val="22"/>
              </w:rPr>
              <w:t>).</w:t>
            </w:r>
          </w:p>
          <w:p w14:paraId="6FAEE342" w14:textId="7566B39C" w:rsidR="00E24804" w:rsidRDefault="00E24804" w:rsidP="00E24804">
            <w:pPr>
              <w:jc w:val="both"/>
              <w:rPr>
                <w:rFonts w:ascii="Arial" w:hAnsi="Arial" w:cs="Arial"/>
                <w:szCs w:val="22"/>
              </w:rPr>
            </w:pPr>
          </w:p>
          <w:p w14:paraId="56416DD2" w14:textId="7955E7EA" w:rsidR="00E24804" w:rsidRDefault="00E24804" w:rsidP="00E24804">
            <w:pPr>
              <w:jc w:val="both"/>
              <w:rPr>
                <w:rFonts w:ascii="Arial" w:hAnsi="Arial" w:cs="Arial"/>
              </w:rPr>
            </w:pPr>
          </w:p>
        </w:tc>
      </w:tr>
      <w:tr w:rsidR="000D40DF" w14:paraId="3099FBD6" w14:textId="77777777" w:rsidTr="00123BEA">
        <w:trPr>
          <w:gridAfter w:val="1"/>
          <w:wAfter w:w="29" w:type="dxa"/>
        </w:trPr>
        <w:tc>
          <w:tcPr>
            <w:tcW w:w="2695"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7625" w:type="dxa"/>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00123BEA">
        <w:trPr>
          <w:gridAfter w:val="1"/>
          <w:wAfter w:w="29" w:type="dxa"/>
        </w:trPr>
        <w:tc>
          <w:tcPr>
            <w:tcW w:w="2695" w:type="dxa"/>
          </w:tcPr>
          <w:p w14:paraId="1E5EFF76" w14:textId="77777777" w:rsidR="000D40DF" w:rsidRDefault="000D40DF" w:rsidP="000D40DF">
            <w:pPr>
              <w:pStyle w:val="BodyText"/>
              <w:rPr>
                <w:rFonts w:ascii="Arial" w:hAnsi="Arial" w:cs="Arial"/>
                <w:b/>
                <w:bCs/>
              </w:rPr>
            </w:pPr>
            <w:r>
              <w:rPr>
                <w:rFonts w:ascii="Arial" w:hAnsi="Arial" w:cs="Arial"/>
                <w:b/>
                <w:bCs/>
              </w:rPr>
              <w:t>"FMS Date"</w:t>
            </w:r>
          </w:p>
        </w:tc>
        <w:tc>
          <w:tcPr>
            <w:tcW w:w="7625" w:type="dxa"/>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00123BEA">
        <w:trPr>
          <w:gridAfter w:val="1"/>
          <w:wAfter w:w="29" w:type="dxa"/>
        </w:trPr>
        <w:tc>
          <w:tcPr>
            <w:tcW w:w="2695"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7625" w:type="dxa"/>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00123BEA">
        <w:trPr>
          <w:gridAfter w:val="1"/>
          <w:wAfter w:w="29" w:type="dxa"/>
        </w:trPr>
        <w:tc>
          <w:tcPr>
            <w:tcW w:w="2695" w:type="dxa"/>
          </w:tcPr>
          <w:p w14:paraId="68C9D8C0" w14:textId="77777777" w:rsidR="000D40DF" w:rsidRDefault="000D40DF" w:rsidP="000D40DF">
            <w:pPr>
              <w:pStyle w:val="BodyText"/>
              <w:rPr>
                <w:rFonts w:ascii="Arial" w:hAnsi="Arial" w:cs="Arial"/>
                <w:b/>
                <w:bCs/>
              </w:rPr>
            </w:pPr>
            <w:r>
              <w:rPr>
                <w:rFonts w:ascii="Arial" w:hAnsi="Arial" w:cs="Arial"/>
                <w:b/>
                <w:bCs/>
              </w:rPr>
              <w:t>"Forecasting Performance Related VAR "</w:t>
            </w:r>
          </w:p>
        </w:tc>
        <w:tc>
          <w:tcPr>
            <w:tcW w:w="7625" w:type="dxa"/>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00123BEA">
        <w:trPr>
          <w:gridAfter w:val="1"/>
          <w:wAfter w:w="29" w:type="dxa"/>
        </w:trPr>
        <w:tc>
          <w:tcPr>
            <w:tcW w:w="2695"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7625" w:type="dxa"/>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00123BEA">
        <w:trPr>
          <w:gridAfter w:val="1"/>
          <w:wAfter w:w="29" w:type="dxa"/>
        </w:trPr>
        <w:tc>
          <w:tcPr>
            <w:tcW w:w="2695"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7625" w:type="dxa"/>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00123BEA">
        <w:trPr>
          <w:gridAfter w:val="1"/>
          <w:wAfter w:w="29" w:type="dxa"/>
        </w:trPr>
        <w:tc>
          <w:tcPr>
            <w:tcW w:w="2695" w:type="dxa"/>
          </w:tcPr>
          <w:p w14:paraId="598D8495" w14:textId="77777777" w:rsidR="000D40DF" w:rsidRDefault="000D40DF" w:rsidP="000D40DF">
            <w:pPr>
              <w:pStyle w:val="BodyText"/>
              <w:rPr>
                <w:rFonts w:ascii="Arial" w:hAnsi="Arial" w:cs="Arial"/>
                <w:b/>
                <w:bCs/>
              </w:rPr>
            </w:pPr>
            <w:r>
              <w:rPr>
                <w:rFonts w:ascii="Arial" w:hAnsi="Arial" w:cs="Arial"/>
                <w:b/>
                <w:bCs/>
              </w:rPr>
              <w:t>"Frequency Response"</w:t>
            </w:r>
          </w:p>
          <w:p w14:paraId="25241E00" w14:textId="77777777" w:rsidR="000D40DF" w:rsidRDefault="000D40DF" w:rsidP="000D40DF">
            <w:pPr>
              <w:pStyle w:val="BodyText"/>
              <w:rPr>
                <w:rFonts w:ascii="Arial" w:hAnsi="Arial" w:cs="Arial"/>
                <w:b/>
                <w:bCs/>
              </w:rPr>
            </w:pPr>
          </w:p>
        </w:tc>
        <w:tc>
          <w:tcPr>
            <w:tcW w:w="7625" w:type="dxa"/>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00123BEA">
        <w:trPr>
          <w:gridAfter w:val="1"/>
          <w:wAfter w:w="29" w:type="dxa"/>
        </w:trPr>
        <w:tc>
          <w:tcPr>
            <w:tcW w:w="2695"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00123BEA">
        <w:trPr>
          <w:gridAfter w:val="1"/>
          <w:wAfter w:w="29" w:type="dxa"/>
        </w:trPr>
        <w:tc>
          <w:tcPr>
            <w:tcW w:w="2695"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7625" w:type="dxa"/>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00123BEA">
        <w:trPr>
          <w:gridAfter w:val="1"/>
          <w:wAfter w:w="29" w:type="dxa"/>
        </w:trPr>
        <w:tc>
          <w:tcPr>
            <w:tcW w:w="2695"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00123BEA">
        <w:trPr>
          <w:gridAfter w:val="1"/>
          <w:wAfter w:w="29" w:type="dxa"/>
        </w:trPr>
        <w:tc>
          <w:tcPr>
            <w:tcW w:w="2695"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00123BEA">
        <w:trPr>
          <w:gridAfter w:val="1"/>
          <w:wAfter w:w="29" w:type="dxa"/>
        </w:trPr>
        <w:tc>
          <w:tcPr>
            <w:tcW w:w="2695" w:type="dxa"/>
          </w:tcPr>
          <w:p w14:paraId="1928ECB3" w14:textId="77777777" w:rsidR="000D40DF" w:rsidRDefault="000D40DF" w:rsidP="000D40DF">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00123BEA">
        <w:trPr>
          <w:gridAfter w:val="1"/>
          <w:wAfter w:w="29" w:type="dxa"/>
        </w:trPr>
        <w:tc>
          <w:tcPr>
            <w:tcW w:w="2695"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t xml:space="preserve"> "Gas Turbine Unit"</w:t>
            </w:r>
          </w:p>
        </w:tc>
        <w:tc>
          <w:tcPr>
            <w:tcW w:w="7625" w:type="dxa"/>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5659255A" w14:paraId="76869FDE" w14:textId="77777777" w:rsidTr="00123BEA">
        <w:trPr>
          <w:gridAfter w:val="1"/>
          <w:wAfter w:w="29" w:type="dxa"/>
          <w:trHeight w:val="300"/>
        </w:trPr>
        <w:tc>
          <w:tcPr>
            <w:tcW w:w="2695" w:type="dxa"/>
          </w:tcPr>
          <w:p w14:paraId="3791461E" w14:textId="4A6CDB4E" w:rsidR="0B879CB5" w:rsidRDefault="0B879CB5" w:rsidP="00123BEA">
            <w:pPr>
              <w:pStyle w:val="BodyText"/>
              <w:rPr>
                <w:rFonts w:ascii="Arial" w:hAnsi="Arial" w:cs="Arial"/>
                <w:b/>
                <w:bCs/>
              </w:rPr>
            </w:pPr>
            <w:r w:rsidRPr="5659255A">
              <w:rPr>
                <w:rFonts w:ascii="Arial" w:hAnsi="Arial" w:cs="Arial"/>
                <w:b/>
                <w:bCs/>
              </w:rPr>
              <w:t>“Gas System Planner Licence” or “GS</w:t>
            </w:r>
            <w:r w:rsidR="00E31BC0">
              <w:rPr>
                <w:rFonts w:ascii="Arial" w:hAnsi="Arial" w:cs="Arial"/>
                <w:b/>
                <w:bCs/>
              </w:rPr>
              <w:t>P</w:t>
            </w:r>
            <w:r w:rsidRPr="5659255A">
              <w:rPr>
                <w:rFonts w:ascii="Arial" w:hAnsi="Arial" w:cs="Arial"/>
                <w:b/>
                <w:bCs/>
              </w:rPr>
              <w:t xml:space="preserve"> Licence”</w:t>
            </w:r>
          </w:p>
        </w:tc>
        <w:tc>
          <w:tcPr>
            <w:tcW w:w="7625" w:type="dxa"/>
          </w:tcPr>
          <w:p w14:paraId="7D837E38" w14:textId="4D262B9B" w:rsidR="0B879CB5" w:rsidRDefault="001D5AC2" w:rsidP="00123BEA">
            <w:pPr>
              <w:pStyle w:val="List"/>
              <w:ind w:left="0" w:firstLine="0"/>
              <w:jc w:val="both"/>
              <w:rPr>
                <w:rFonts w:ascii="Arial" w:hAnsi="Arial" w:cs="Arial"/>
              </w:rPr>
            </w:pPr>
            <w:r>
              <w:rPr>
                <w:rFonts w:ascii="Arial" w:hAnsi="Arial" w:cs="Arial"/>
              </w:rPr>
              <w:t>a</w:t>
            </w:r>
            <w:r w:rsidR="0B879CB5" w:rsidRPr="5659255A">
              <w:rPr>
                <w:rFonts w:ascii="Arial" w:hAnsi="Arial" w:cs="Arial"/>
              </w:rPr>
              <w:t xml:space="preserve"> licence granted or treated as granted under section 7AA(1) of the Gas Act 1986;</w:t>
            </w:r>
          </w:p>
        </w:tc>
      </w:tr>
      <w:tr w:rsidR="000D40DF" w14:paraId="0A4946CF" w14:textId="77777777" w:rsidTr="00123BEA">
        <w:trPr>
          <w:gridAfter w:val="1"/>
          <w:wAfter w:w="29" w:type="dxa"/>
        </w:trPr>
        <w:tc>
          <w:tcPr>
            <w:tcW w:w="2695"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00123BEA">
        <w:trPr>
          <w:gridAfter w:val="1"/>
          <w:wAfter w:w="29" w:type="dxa"/>
        </w:trPr>
        <w:tc>
          <w:tcPr>
            <w:tcW w:w="2695"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00123BEA">
        <w:trPr>
          <w:gridAfter w:val="1"/>
          <w:wAfter w:w="29" w:type="dxa"/>
        </w:trPr>
        <w:tc>
          <w:tcPr>
            <w:tcW w:w="2695"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00123BEA">
        <w:trPr>
          <w:gridAfter w:val="1"/>
          <w:wAfter w:w="29" w:type="dxa"/>
        </w:trPr>
        <w:tc>
          <w:tcPr>
            <w:tcW w:w="2695"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00123BEA">
        <w:trPr>
          <w:gridAfter w:val="1"/>
          <w:wAfter w:w="29" w:type="dxa"/>
        </w:trPr>
        <w:tc>
          <w:tcPr>
            <w:tcW w:w="2695"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00123BEA">
        <w:trPr>
          <w:gridAfter w:val="1"/>
          <w:wAfter w:w="29" w:type="dxa"/>
        </w:trPr>
        <w:tc>
          <w:tcPr>
            <w:tcW w:w="2695"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0D40DF" w:rsidRPr="00190FFA" w:rsidRDefault="000D40DF" w:rsidP="00E2480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00123BEA">
        <w:trPr>
          <w:gridAfter w:val="1"/>
          <w:wAfter w:w="29" w:type="dxa"/>
        </w:trPr>
        <w:tc>
          <w:tcPr>
            <w:tcW w:w="2695"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0D40DF" w:rsidRDefault="000D40DF" w:rsidP="000D40DF">
            <w:pPr>
              <w:pStyle w:val="BodyText"/>
              <w:spacing w:before="120" w:after="120"/>
              <w:rPr>
                <w:rFonts w:ascii="Arial" w:hAnsi="Arial" w:cs="Arial"/>
                <w:b/>
                <w:bCs/>
              </w:rPr>
            </w:pPr>
          </w:p>
        </w:tc>
        <w:tc>
          <w:tcPr>
            <w:tcW w:w="7625" w:type="dxa"/>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0D40DF" w:rsidRDefault="000D40DF" w:rsidP="00E2480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0D40DF" w14:paraId="19EA3B83" w14:textId="77777777" w:rsidTr="00123BEA">
        <w:trPr>
          <w:gridAfter w:val="1"/>
          <w:wAfter w:w="29" w:type="dxa"/>
        </w:trPr>
        <w:tc>
          <w:tcPr>
            <w:tcW w:w="2695"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00123BEA">
        <w:trPr>
          <w:gridAfter w:val="1"/>
          <w:wAfter w:w="29" w:type="dxa"/>
        </w:trPr>
        <w:tc>
          <w:tcPr>
            <w:tcW w:w="2695"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00123BEA">
        <w:trPr>
          <w:gridAfter w:val="1"/>
          <w:wAfter w:w="29" w:type="dxa"/>
        </w:trPr>
        <w:tc>
          <w:tcPr>
            <w:tcW w:w="2695"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00123BEA">
        <w:trPr>
          <w:gridAfter w:val="1"/>
          <w:wAfter w:w="29" w:type="dxa"/>
          <w:trHeight w:val="709"/>
        </w:trPr>
        <w:tc>
          <w:tcPr>
            <w:tcW w:w="2695"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00123BEA">
        <w:trPr>
          <w:gridAfter w:val="1"/>
          <w:wAfter w:w="29" w:type="dxa"/>
          <w:trHeight w:val="1075"/>
        </w:trPr>
        <w:tc>
          <w:tcPr>
            <w:tcW w:w="2695"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6E7788" w:rsidRDefault="006E7788" w:rsidP="006E7788">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6E7788" w14:paraId="7D67FDE4" w14:textId="77777777" w:rsidTr="00123BEA">
        <w:trPr>
          <w:gridAfter w:val="1"/>
          <w:wAfter w:w="29" w:type="dxa"/>
        </w:trPr>
        <w:tc>
          <w:tcPr>
            <w:tcW w:w="2695"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00123BEA">
        <w:trPr>
          <w:gridAfter w:val="1"/>
          <w:wAfter w:w="29" w:type="dxa"/>
        </w:trPr>
        <w:tc>
          <w:tcPr>
            <w:tcW w:w="2695"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6E7788" w:rsidRDefault="4B9E9046" w:rsidP="006E7788">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4952ADD4" w:rsidRPr="5659255A">
              <w:rPr>
                <w:rFonts w:ascii="Arial" w:hAnsi="Arial" w:cs="Arial"/>
                <w:b/>
                <w:bCs/>
              </w:rPr>
              <w:t>ESO</w:t>
            </w:r>
            <w:r w:rsidRPr="5659255A">
              <w:rPr>
                <w:rFonts w:ascii="Arial" w:hAnsi="Arial" w:cs="Arial"/>
                <w:b/>
                <w:bCs/>
              </w:rPr>
              <w:t xml:space="preserve"> Licence</w:t>
            </w:r>
            <w:r w:rsidRPr="5659255A">
              <w:rPr>
                <w:rFonts w:ascii="Arial" w:hAnsi="Arial" w:cs="Arial"/>
              </w:rPr>
              <w:t>, as from time to time revised ;</w:t>
            </w:r>
          </w:p>
        </w:tc>
      </w:tr>
      <w:tr w:rsidR="006E7788" w14:paraId="1F2AE8B0" w14:textId="77777777" w:rsidTr="00123BEA">
        <w:trPr>
          <w:gridAfter w:val="1"/>
          <w:wAfter w:w="29" w:type="dxa"/>
        </w:trPr>
        <w:tc>
          <w:tcPr>
            <w:tcW w:w="2695"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00123BEA">
        <w:trPr>
          <w:gridAfter w:val="1"/>
          <w:wAfter w:w="29" w:type="dxa"/>
        </w:trPr>
        <w:tc>
          <w:tcPr>
            <w:tcW w:w="2695"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00123BEA">
        <w:trPr>
          <w:gridAfter w:val="1"/>
          <w:wAfter w:w="29" w:type="dxa"/>
        </w:trPr>
        <w:tc>
          <w:tcPr>
            <w:tcW w:w="2695" w:type="dxa"/>
          </w:tcPr>
          <w:p w14:paraId="1A11ACFD" w14:textId="77777777" w:rsidR="006E7788" w:rsidRDefault="006E7788" w:rsidP="006E7788">
            <w:pPr>
              <w:rPr>
                <w:rFonts w:ascii="Arial" w:hAnsi="Arial" w:cs="Arial"/>
                <w:b/>
                <w:bCs/>
              </w:rPr>
            </w:pPr>
            <w:r>
              <w:rPr>
                <w:rFonts w:ascii="Arial" w:hAnsi="Arial" w:cs="Arial"/>
                <w:b/>
                <w:bCs/>
              </w:rPr>
              <w:t>"Group"</w:t>
            </w:r>
          </w:p>
        </w:tc>
        <w:tc>
          <w:tcPr>
            <w:tcW w:w="7625" w:type="dxa"/>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6E7788" w:rsidRDefault="006E7788" w:rsidP="006E7788">
            <w:pPr>
              <w:rPr>
                <w:rFonts w:ascii="Arial" w:hAnsi="Arial" w:cs="Arial"/>
                <w:i/>
              </w:rPr>
            </w:pPr>
          </w:p>
        </w:tc>
      </w:tr>
      <w:tr w:rsidR="006E7788" w14:paraId="23CCA6ED" w14:textId="77777777" w:rsidTr="00123BEA">
        <w:trPr>
          <w:gridAfter w:val="1"/>
          <w:wAfter w:w="29" w:type="dxa"/>
        </w:trPr>
        <w:tc>
          <w:tcPr>
            <w:tcW w:w="2695"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00123BEA">
        <w:trPr>
          <w:gridAfter w:val="1"/>
          <w:wAfter w:w="29" w:type="dxa"/>
        </w:trPr>
        <w:tc>
          <w:tcPr>
            <w:tcW w:w="2695" w:type="dxa"/>
          </w:tcPr>
          <w:p w14:paraId="7D2CA890" w14:textId="0959FAE2" w:rsidR="006E7788" w:rsidRDefault="006E7788" w:rsidP="006E7788">
            <w:pPr>
              <w:pStyle w:val="BodyText"/>
              <w:spacing w:line="240" w:lineRule="atLeast"/>
              <w:rPr>
                <w:rFonts w:ascii="Arial" w:hAnsi="Arial" w:cs="Arial"/>
                <w:b/>
                <w:bCs/>
                <w:color w:val="000000"/>
                <w:w w:val="0"/>
              </w:rPr>
            </w:pPr>
            <w:bookmarkStart w:id="55" w:name="_DV_C133"/>
            <w:r>
              <w:rPr>
                <w:rFonts w:ascii="Arial" w:hAnsi="Arial" w:cs="Arial"/>
                <w:b/>
                <w:bCs/>
              </w:rPr>
              <w:t>"HH Base Percentage"</w:t>
            </w:r>
            <w:bookmarkEnd w:id="55"/>
          </w:p>
        </w:tc>
        <w:tc>
          <w:tcPr>
            <w:tcW w:w="7625" w:type="dxa"/>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56" w:name="_BPDCI_55"/>
            <w:r w:rsidRPr="00BD656E">
              <w:rPr>
                <w:rFonts w:ascii="Arial" w:hAnsi="Arial" w:cs="Arial"/>
              </w:rPr>
              <w:t xml:space="preserve">Section 3, </w:t>
            </w:r>
            <w:bookmarkEnd w:id="56"/>
            <w:r w:rsidRPr="00BD656E">
              <w:rPr>
                <w:rFonts w:ascii="Arial" w:hAnsi="Arial" w:cs="Arial"/>
              </w:rPr>
              <w:t>Appendix 2</w:t>
            </w:r>
            <w:bookmarkStart w:id="57" w:name="_BPDCD_56"/>
            <w:r w:rsidRPr="00BD656E">
              <w:rPr>
                <w:rFonts w:ascii="Arial" w:hAnsi="Arial" w:cs="Arial"/>
              </w:rPr>
              <w:t>;</w:t>
            </w:r>
            <w:bookmarkEnd w:id="57"/>
          </w:p>
        </w:tc>
      </w:tr>
      <w:tr w:rsidR="006E7788" w14:paraId="246DEF9B" w14:textId="77777777" w:rsidTr="00123BEA">
        <w:trPr>
          <w:gridAfter w:val="1"/>
          <w:wAfter w:w="29" w:type="dxa"/>
        </w:trPr>
        <w:tc>
          <w:tcPr>
            <w:tcW w:w="2695"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7625" w:type="dxa"/>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58" w:name="_BPDCD_57"/>
            <w:r w:rsidRPr="00BD656E">
              <w:rPr>
                <w:rFonts w:ascii="Arial" w:hAnsi="Arial" w:cs="Arial"/>
              </w:rPr>
              <w:t xml:space="preserve">; </w:t>
            </w:r>
            <w:bookmarkEnd w:id="58"/>
          </w:p>
        </w:tc>
      </w:tr>
      <w:tr w:rsidR="006E7788" w14:paraId="6165C19D" w14:textId="77777777" w:rsidTr="00123BEA">
        <w:trPr>
          <w:gridAfter w:val="1"/>
          <w:wAfter w:w="29" w:type="dxa"/>
        </w:trPr>
        <w:tc>
          <w:tcPr>
            <w:tcW w:w="2695" w:type="dxa"/>
          </w:tcPr>
          <w:p w14:paraId="288DE31A" w14:textId="77777777" w:rsidR="006E7788" w:rsidRDefault="006E7788" w:rsidP="006E7788">
            <w:pPr>
              <w:pStyle w:val="BodyText"/>
              <w:rPr>
                <w:rFonts w:ascii="Arial" w:hAnsi="Arial" w:cs="Arial"/>
                <w:b/>
                <w:bCs/>
              </w:rPr>
            </w:pPr>
            <w:r>
              <w:rPr>
                <w:rFonts w:ascii="Arial" w:hAnsi="Arial" w:cs="Arial"/>
                <w:b/>
                <w:bCs/>
              </w:rPr>
              <w:t>"HH Charges"</w:t>
            </w:r>
          </w:p>
        </w:tc>
        <w:tc>
          <w:tcPr>
            <w:tcW w:w="7625" w:type="dxa"/>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59" w:name="_BPDCD_58"/>
            <w:r w:rsidRPr="00BD656E">
              <w:rPr>
                <w:rFonts w:ascii="Arial Bold" w:hAnsi="Arial Bold" w:cs="Arial"/>
                <w:b/>
              </w:rPr>
              <w:t>;</w:t>
            </w:r>
            <w:bookmarkEnd w:id="59"/>
          </w:p>
        </w:tc>
      </w:tr>
      <w:tr w:rsidR="006E7788" w14:paraId="1ABCBE3D" w14:textId="77777777" w:rsidTr="00123BEA">
        <w:trPr>
          <w:gridAfter w:val="1"/>
          <w:wAfter w:w="29" w:type="dxa"/>
        </w:trPr>
        <w:tc>
          <w:tcPr>
            <w:tcW w:w="2695" w:type="dxa"/>
          </w:tcPr>
          <w:p w14:paraId="17C18465" w14:textId="77777777" w:rsidR="006E7788" w:rsidRDefault="006E7788" w:rsidP="006E7788">
            <w:pPr>
              <w:pStyle w:val="BodyText"/>
              <w:rPr>
                <w:rFonts w:ascii="Arial" w:hAnsi="Arial" w:cs="Arial"/>
                <w:b/>
                <w:bCs/>
              </w:rPr>
            </w:pPr>
            <w:r>
              <w:rPr>
                <w:rFonts w:ascii="Arial" w:hAnsi="Arial" w:cs="Arial"/>
                <w:b/>
                <w:bCs/>
                <w:color w:val="000000"/>
              </w:rPr>
              <w:t>"HH Forecasting Performance Related VAR "</w:t>
            </w:r>
          </w:p>
        </w:tc>
        <w:tc>
          <w:tcPr>
            <w:tcW w:w="7625" w:type="dxa"/>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00123BEA">
        <w:trPr>
          <w:gridAfter w:val="1"/>
          <w:wAfter w:w="29" w:type="dxa"/>
        </w:trPr>
        <w:tc>
          <w:tcPr>
            <w:tcW w:w="2695"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00123BEA">
        <w:trPr>
          <w:gridAfter w:val="1"/>
          <w:wAfter w:w="29" w:type="dxa"/>
        </w:trPr>
        <w:tc>
          <w:tcPr>
            <w:tcW w:w="2695" w:type="dxa"/>
          </w:tcPr>
          <w:p w14:paraId="277DE9CB" w14:textId="77777777" w:rsidR="006E7788" w:rsidRDefault="006E7788" w:rsidP="006E7788">
            <w:pPr>
              <w:pStyle w:val="BodyText"/>
              <w:rPr>
                <w:rFonts w:ascii="Arial" w:hAnsi="Arial" w:cs="Arial"/>
                <w:b/>
                <w:bCs/>
              </w:rPr>
            </w:pPr>
            <w:r>
              <w:rPr>
                <w:rFonts w:ascii="Arial" w:hAnsi="Arial" w:cs="Arial"/>
                <w:b/>
                <w:bCs/>
              </w:rPr>
              <w:t>"High Voltage" or "HV"</w:t>
            </w:r>
          </w:p>
          <w:p w14:paraId="6D6BA08E" w14:textId="66C8269B" w:rsidR="00B57FD0" w:rsidRDefault="00B57FD0" w:rsidP="00865203">
            <w:pPr>
              <w:rPr>
                <w:rFonts w:ascii="Arial" w:hAnsi="Arial" w:cs="Arial"/>
                <w:b/>
                <w:bCs/>
              </w:rPr>
            </w:pPr>
          </w:p>
        </w:tc>
        <w:tc>
          <w:tcPr>
            <w:tcW w:w="7625" w:type="dxa"/>
          </w:tcPr>
          <w:p w14:paraId="54FB6517" w14:textId="295D270C" w:rsidR="00B57FD0" w:rsidRPr="00865203" w:rsidRDefault="006E7788" w:rsidP="006E7788">
            <w:pPr>
              <w:pStyle w:val="BodyText"/>
              <w:jc w:val="both"/>
              <w:rPr>
                <w:rFonts w:ascii="Arial" w:hAnsi="Arial" w:cs="Arial"/>
              </w:rPr>
            </w:pPr>
            <w:r>
              <w:rPr>
                <w:rFonts w:ascii="Arial" w:hAnsi="Arial" w:cs="Arial"/>
              </w:rPr>
              <w:t>a voltage exceeding 650 volts;</w:t>
            </w:r>
          </w:p>
        </w:tc>
      </w:tr>
      <w:tr w:rsidR="006E7788" w14:paraId="0B445789" w14:textId="77777777" w:rsidTr="00123BEA">
        <w:trPr>
          <w:gridAfter w:val="1"/>
          <w:wAfter w:w="29" w:type="dxa"/>
        </w:trPr>
        <w:tc>
          <w:tcPr>
            <w:tcW w:w="2695" w:type="dxa"/>
          </w:tcPr>
          <w:p w14:paraId="0AAB2849" w14:textId="77777777" w:rsidR="006E7788" w:rsidRDefault="006E7788" w:rsidP="006E7788">
            <w:pPr>
              <w:pStyle w:val="BodyText"/>
              <w:rPr>
                <w:rFonts w:ascii="Arial" w:hAnsi="Arial" w:cs="Arial"/>
                <w:b/>
                <w:bCs/>
              </w:rPr>
            </w:pPr>
            <w:r>
              <w:rPr>
                <w:rFonts w:ascii="Arial" w:hAnsi="Arial" w:cs="Arial"/>
                <w:b/>
                <w:bCs/>
              </w:rPr>
              <w:t>"Holding Payment"</w:t>
            </w:r>
          </w:p>
        </w:tc>
        <w:tc>
          <w:tcPr>
            <w:tcW w:w="7625" w:type="dxa"/>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00123BEA">
        <w:trPr>
          <w:gridAfter w:val="1"/>
          <w:wAfter w:w="29" w:type="dxa"/>
        </w:trPr>
        <w:tc>
          <w:tcPr>
            <w:tcW w:w="2695"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7625" w:type="dxa"/>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00123BEA">
        <w:trPr>
          <w:gridAfter w:val="1"/>
          <w:wAfter w:w="29" w:type="dxa"/>
        </w:trPr>
        <w:tc>
          <w:tcPr>
            <w:tcW w:w="2695" w:type="dxa"/>
          </w:tcPr>
          <w:p w14:paraId="72EC52EC" w14:textId="291DBAEF" w:rsidR="0098778F" w:rsidRPr="00024F58" w:rsidRDefault="00EA607C" w:rsidP="006E7788">
            <w:pPr>
              <w:pStyle w:val="BodyText"/>
              <w:rPr>
                <w:rFonts w:ascii="Arial" w:hAnsi="Arial" w:cs="Arial"/>
                <w:b/>
                <w:bCs/>
              </w:rPr>
            </w:pPr>
            <w:r>
              <w:rPr>
                <w:rFonts w:ascii="Arial" w:hAnsi="Arial" w:cs="Arial"/>
                <w:b/>
                <w:bCs/>
              </w:rPr>
              <w:t>“</w:t>
            </w:r>
            <w:r w:rsidR="00E271A5" w:rsidRPr="00024F58">
              <w:rPr>
                <w:rFonts w:ascii="Arial" w:hAnsi="Arial" w:cs="Arial"/>
                <w:b/>
                <w:bCs/>
              </w:rPr>
              <w:t>Identified Onshore Circuit</w:t>
            </w:r>
            <w:r>
              <w:rPr>
                <w:rFonts w:ascii="Arial" w:hAnsi="Arial" w:cs="Arial"/>
                <w:b/>
                <w:bCs/>
              </w:rPr>
              <w:t>”</w:t>
            </w:r>
          </w:p>
        </w:tc>
        <w:tc>
          <w:tcPr>
            <w:tcW w:w="7625" w:type="dxa"/>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00123BEA">
        <w:trPr>
          <w:gridAfter w:val="1"/>
          <w:wAfter w:w="29" w:type="dxa"/>
        </w:trPr>
        <w:tc>
          <w:tcPr>
            <w:tcW w:w="2695"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7625" w:type="dxa"/>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00123BEA">
        <w:trPr>
          <w:gridAfter w:val="1"/>
          <w:wAfter w:w="29" w:type="dxa"/>
        </w:trPr>
        <w:tc>
          <w:tcPr>
            <w:tcW w:w="2695"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“Import”</w:t>
            </w:r>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00123BEA">
        <w:trPr>
          <w:gridAfter w:val="1"/>
          <w:wAfter w:w="29" w:type="dxa"/>
        </w:trPr>
        <w:tc>
          <w:tcPr>
            <w:tcW w:w="2695" w:type="dxa"/>
          </w:tcPr>
          <w:p w14:paraId="6577BCAF" w14:textId="352863FE" w:rsidR="006E7788" w:rsidRDefault="006E7788" w:rsidP="006E7788">
            <w:pPr>
              <w:spacing w:after="240"/>
              <w:rPr>
                <w:rFonts w:ascii="Arial" w:hAnsi="Arial" w:cs="Arial"/>
                <w:b/>
                <w:bCs/>
              </w:rPr>
            </w:pPr>
          </w:p>
        </w:tc>
        <w:tc>
          <w:tcPr>
            <w:tcW w:w="7625" w:type="dxa"/>
          </w:tcPr>
          <w:p w14:paraId="3D8E70F3" w14:textId="447BA1E7" w:rsidR="006E7788" w:rsidRDefault="006E7788" w:rsidP="006E7788">
            <w:pPr>
              <w:spacing w:after="240"/>
              <w:jc w:val="both"/>
              <w:rPr>
                <w:rFonts w:ascii="Arial" w:hAnsi="Arial" w:cs="Arial"/>
              </w:rPr>
            </w:pPr>
          </w:p>
        </w:tc>
      </w:tr>
      <w:tr w:rsidR="006E7788" w14:paraId="3FBCE4D5" w14:textId="77777777" w:rsidTr="00123BEA">
        <w:trPr>
          <w:gridAfter w:val="1"/>
          <w:wAfter w:w="29" w:type="dxa"/>
        </w:trPr>
        <w:tc>
          <w:tcPr>
            <w:tcW w:w="2695"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7625" w:type="dxa"/>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00123BEA">
        <w:trPr>
          <w:gridAfter w:val="1"/>
          <w:wAfter w:w="29" w:type="dxa"/>
        </w:trPr>
        <w:tc>
          <w:tcPr>
            <w:tcW w:w="2695" w:type="dxa"/>
          </w:tcPr>
          <w:p w14:paraId="4CA39087" w14:textId="77777777" w:rsidR="006E7788" w:rsidRDefault="006E7788" w:rsidP="006E7788">
            <w:pPr>
              <w:pStyle w:val="BodyText"/>
              <w:rPr>
                <w:rFonts w:ascii="Arial" w:hAnsi="Arial" w:cs="Arial"/>
                <w:b/>
                <w:bCs/>
              </w:rPr>
            </w:pPr>
            <w:r>
              <w:rPr>
                <w:rFonts w:ascii="Arial" w:hAnsi="Arial" w:cs="Arial"/>
                <w:b/>
                <w:bCs/>
              </w:rPr>
              <w:t>"Independent Engineer"</w:t>
            </w:r>
          </w:p>
        </w:tc>
        <w:tc>
          <w:tcPr>
            <w:tcW w:w="7625" w:type="dxa"/>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00123BEA">
        <w:trPr>
          <w:gridAfter w:val="1"/>
          <w:wAfter w:w="29" w:type="dxa"/>
        </w:trPr>
        <w:tc>
          <w:tcPr>
            <w:tcW w:w="2695"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00123BEA">
        <w:trPr>
          <w:gridAfter w:val="1"/>
          <w:wAfter w:w="29" w:type="dxa"/>
        </w:trPr>
        <w:tc>
          <w:tcPr>
            <w:tcW w:w="2695" w:type="dxa"/>
          </w:tcPr>
          <w:p w14:paraId="1E3FF650" w14:textId="77777777" w:rsidR="006E7788" w:rsidRDefault="006E7788" w:rsidP="006E7788">
            <w:pPr>
              <w:pStyle w:val="BodyText"/>
              <w:rPr>
                <w:rFonts w:ascii="Arial" w:hAnsi="Arial" w:cs="Arial"/>
                <w:b/>
                <w:bCs/>
              </w:rPr>
            </w:pPr>
            <w:r>
              <w:rPr>
                <w:rFonts w:ascii="Arial" w:hAnsi="Arial" w:cs="Arial"/>
                <w:b/>
                <w:bCs/>
              </w:rPr>
              <w:t>"Independent Security Arrangement"</w:t>
            </w:r>
          </w:p>
          <w:p w14:paraId="227C79DF" w14:textId="77777777" w:rsidR="00B21682" w:rsidRDefault="00B21682" w:rsidP="006E7788">
            <w:pPr>
              <w:pStyle w:val="BodyText"/>
              <w:rPr>
                <w:rFonts w:ascii="Arial" w:hAnsi="Arial" w:cs="Arial"/>
                <w:b/>
                <w:bCs/>
              </w:rPr>
            </w:pPr>
          </w:p>
          <w:p w14:paraId="17E80019" w14:textId="77777777" w:rsidR="00B21682" w:rsidRDefault="00B21682" w:rsidP="006E7788">
            <w:pPr>
              <w:pStyle w:val="BodyText"/>
              <w:rPr>
                <w:rFonts w:ascii="Arial" w:hAnsi="Arial" w:cs="Arial"/>
                <w:b/>
                <w:bCs/>
              </w:rPr>
            </w:pPr>
          </w:p>
          <w:p w14:paraId="08FB6CCD" w14:textId="6048A461" w:rsidR="00B21682" w:rsidRDefault="00B21682" w:rsidP="00414EB8">
            <w:pPr>
              <w:pStyle w:val="BodyText"/>
              <w:rPr>
                <w:rFonts w:ascii="Arial" w:hAnsi="Arial" w:cs="Arial"/>
                <w:b/>
                <w:bCs/>
              </w:rPr>
            </w:pPr>
          </w:p>
        </w:tc>
        <w:tc>
          <w:tcPr>
            <w:tcW w:w="7625" w:type="dxa"/>
          </w:tcPr>
          <w:p w14:paraId="3089ABEC" w14:textId="534A13D3" w:rsidR="00414EB8" w:rsidRDefault="006E7788" w:rsidP="00E2480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E24804" w14:paraId="4BC723D3" w14:textId="77777777" w:rsidTr="00123BEA">
        <w:trPr>
          <w:gridAfter w:val="1"/>
          <w:wAfter w:w="29" w:type="dxa"/>
        </w:trPr>
        <w:tc>
          <w:tcPr>
            <w:tcW w:w="2695" w:type="dxa"/>
          </w:tcPr>
          <w:p w14:paraId="291BA656" w14:textId="17657BCC" w:rsidR="00E24804" w:rsidRDefault="00E24804" w:rsidP="006E7788">
            <w:pPr>
              <w:pStyle w:val="BodyText"/>
              <w:rPr>
                <w:rFonts w:ascii="Arial" w:hAnsi="Arial" w:cs="Arial"/>
                <w:b/>
                <w:bCs/>
              </w:rPr>
            </w:pPr>
            <w:r>
              <w:rPr>
                <w:rFonts w:ascii="Arial" w:hAnsi="Arial" w:cs="Arial"/>
                <w:b/>
                <w:bCs/>
              </w:rPr>
              <w:t>“Indicative Annual FDSC TNUoS charge</w:t>
            </w:r>
          </w:p>
        </w:tc>
        <w:tc>
          <w:tcPr>
            <w:tcW w:w="7625" w:type="dxa"/>
          </w:tcPr>
          <w:p w14:paraId="24C8F0B5" w14:textId="17CFEC08" w:rsidR="00E24804" w:rsidRDefault="00E24804" w:rsidP="006E7788">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6E7788" w14:paraId="74593936" w14:textId="77777777" w:rsidTr="00123BEA">
        <w:trPr>
          <w:gridAfter w:val="1"/>
          <w:wAfter w:w="29" w:type="dxa"/>
        </w:trPr>
        <w:tc>
          <w:tcPr>
            <w:tcW w:w="2695" w:type="dxa"/>
          </w:tcPr>
          <w:p w14:paraId="783ADA31" w14:textId="77777777" w:rsidR="006E7788" w:rsidRDefault="006E7788" w:rsidP="006E7788">
            <w:pPr>
              <w:pStyle w:val="BodyText"/>
              <w:rPr>
                <w:rFonts w:ascii="Arial" w:hAnsi="Arial" w:cs="Arial"/>
                <w:b/>
                <w:bCs/>
              </w:rPr>
            </w:pPr>
            <w:r>
              <w:rPr>
                <w:rFonts w:ascii="Arial" w:hAnsi="Arial" w:cs="Arial"/>
                <w:b/>
                <w:bCs/>
              </w:rPr>
              <w:t>"Indicative Annual HH TNUoS charge"</w:t>
            </w:r>
          </w:p>
        </w:tc>
        <w:tc>
          <w:tcPr>
            <w:tcW w:w="7625" w:type="dxa"/>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00123BEA">
        <w:trPr>
          <w:gridAfter w:val="1"/>
          <w:wAfter w:w="29" w:type="dxa"/>
        </w:trPr>
        <w:tc>
          <w:tcPr>
            <w:tcW w:w="2695" w:type="dxa"/>
          </w:tcPr>
          <w:p w14:paraId="777BA4F2" w14:textId="77777777" w:rsidR="006E7788" w:rsidRDefault="006E7788" w:rsidP="006E7788">
            <w:pPr>
              <w:pStyle w:val="BodyText"/>
              <w:rPr>
                <w:rFonts w:ascii="Arial" w:hAnsi="Arial" w:cs="Arial"/>
                <w:b/>
                <w:bCs/>
              </w:rPr>
            </w:pPr>
            <w:r>
              <w:rPr>
                <w:rFonts w:ascii="Arial" w:hAnsi="Arial" w:cs="Arial"/>
                <w:b/>
                <w:bCs/>
              </w:rPr>
              <w:t>"Indicative Annual NHH TNUoS charge"</w:t>
            </w:r>
          </w:p>
          <w:p w14:paraId="1DF4C435" w14:textId="5F360BC1" w:rsidR="009B76FD" w:rsidRDefault="009B76FD" w:rsidP="006E7788">
            <w:pPr>
              <w:pStyle w:val="BodyText"/>
              <w:rPr>
                <w:rFonts w:ascii="Arial" w:hAnsi="Arial" w:cs="Arial"/>
                <w:b/>
                <w:bCs/>
              </w:rPr>
            </w:pPr>
            <w:r>
              <w:rPr>
                <w:rFonts w:ascii="Arial" w:hAnsi="Arial" w:cs="Arial"/>
                <w:b/>
                <w:bCs/>
              </w:rPr>
              <w:t>“Indi</w:t>
            </w:r>
            <w:r w:rsidR="00984406">
              <w:rPr>
                <w:rFonts w:ascii="Arial" w:hAnsi="Arial" w:cs="Arial"/>
                <w:b/>
                <w:bCs/>
              </w:rPr>
              <w:t>cative Annual UMS TNUoS charge”</w:t>
            </w:r>
          </w:p>
        </w:tc>
        <w:tc>
          <w:tcPr>
            <w:tcW w:w="7625" w:type="dxa"/>
          </w:tcPr>
          <w:p w14:paraId="0B9F19FE" w14:textId="77777777" w:rsidR="006E7788"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984406" w:rsidRPr="00F82780" w:rsidRDefault="00984406" w:rsidP="006E7788">
            <w:pPr>
              <w:pStyle w:val="BodyText"/>
              <w:rPr>
                <w:rFonts w:ascii="Arial" w:hAnsi="Arial" w:cs="Arial"/>
                <w:b/>
                <w:bCs/>
              </w:rPr>
            </w:pPr>
            <w:r w:rsidRPr="00984406">
              <w:rPr>
                <w:rFonts w:ascii="Arial" w:hAnsi="Arial" w:cs="Arial"/>
                <w:b/>
                <w:bCs/>
              </w:rPr>
              <w:t xml:space="preserve">The Company’s </w:t>
            </w:r>
            <w:r w:rsidR="00416548">
              <w:rPr>
                <w:rFonts w:ascii="Arial" w:hAnsi="Arial" w:cs="Arial"/>
              </w:rPr>
              <w:t>forecast</w:t>
            </w:r>
            <w:r w:rsidR="00F82780">
              <w:rPr>
                <w:rFonts w:ascii="Arial" w:hAnsi="Arial" w:cs="Arial"/>
              </w:rPr>
              <w:t xml:space="preserve"> of the </w:t>
            </w:r>
            <w:r w:rsidR="00F82780">
              <w:rPr>
                <w:rFonts w:ascii="Arial" w:hAnsi="Arial" w:cs="Arial"/>
                <w:b/>
                <w:bCs/>
              </w:rPr>
              <w:t>User’s</w:t>
            </w:r>
            <w:r w:rsidR="00F82780">
              <w:rPr>
                <w:rFonts w:ascii="Arial" w:hAnsi="Arial" w:cs="Arial"/>
              </w:rPr>
              <w:t xml:space="preserve"> total </w:t>
            </w:r>
            <w:r w:rsidR="00F82780">
              <w:rPr>
                <w:rFonts w:ascii="Arial" w:hAnsi="Arial" w:cs="Arial"/>
                <w:b/>
                <w:bCs/>
              </w:rPr>
              <w:t xml:space="preserve">UMS Charges </w:t>
            </w:r>
            <w:r w:rsidR="00F82780">
              <w:rPr>
                <w:rFonts w:ascii="Arial" w:hAnsi="Arial" w:cs="Arial"/>
              </w:rPr>
              <w:t xml:space="preserve">relating to a </w:t>
            </w:r>
            <w:r w:rsidR="00F82780">
              <w:rPr>
                <w:rFonts w:ascii="Arial" w:hAnsi="Arial" w:cs="Arial"/>
                <w:b/>
                <w:bCs/>
              </w:rPr>
              <w:t>Fin</w:t>
            </w:r>
            <w:r w:rsidR="002373F2">
              <w:rPr>
                <w:rFonts w:ascii="Arial" w:hAnsi="Arial" w:cs="Arial"/>
                <w:b/>
                <w:bCs/>
              </w:rPr>
              <w:t>anci</w:t>
            </w:r>
            <w:r w:rsidR="00F82780">
              <w:rPr>
                <w:rFonts w:ascii="Arial" w:hAnsi="Arial" w:cs="Arial"/>
                <w:b/>
                <w:bCs/>
              </w:rPr>
              <w:t xml:space="preserve">al Year </w:t>
            </w:r>
          </w:p>
        </w:tc>
      </w:tr>
      <w:tr w:rsidR="006E7788" w14:paraId="62369D0C" w14:textId="77777777" w:rsidTr="00123BEA">
        <w:trPr>
          <w:gridAfter w:val="1"/>
          <w:wAfter w:w="29" w:type="dxa"/>
        </w:trPr>
        <w:tc>
          <w:tcPr>
            <w:tcW w:w="2695"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7625" w:type="dxa"/>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00123BEA">
        <w:trPr>
          <w:gridAfter w:val="1"/>
          <w:wAfter w:w="29" w:type="dxa"/>
        </w:trPr>
        <w:tc>
          <w:tcPr>
            <w:tcW w:w="2695" w:type="dxa"/>
          </w:tcPr>
          <w:p w14:paraId="6433C0E1" w14:textId="7F1DF4D9" w:rsidR="00832825" w:rsidRDefault="006E7788" w:rsidP="00916BEC">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6E7788" w:rsidRDefault="006E7788" w:rsidP="006E7788">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0E387A" w:rsidRDefault="000E387A" w:rsidP="006E7788">
            <w:pPr>
              <w:autoSpaceDE w:val="0"/>
              <w:autoSpaceDN w:val="0"/>
              <w:adjustRightInd w:val="0"/>
              <w:rPr>
                <w:rFonts w:ascii="Arial" w:hAnsi="Arial" w:cs="Arial"/>
              </w:rPr>
            </w:pPr>
          </w:p>
          <w:p w14:paraId="307B6AAE" w14:textId="094599CC" w:rsidR="000E387A" w:rsidRDefault="000E387A" w:rsidP="00AF434D">
            <w:pPr>
              <w:autoSpaceDE w:val="0"/>
              <w:autoSpaceDN w:val="0"/>
              <w:adjustRightInd w:val="0"/>
              <w:rPr>
                <w:rFonts w:ascii="Arial" w:hAnsi="Arial" w:cs="Arial"/>
                <w:lang w:val="en-US"/>
              </w:rPr>
            </w:pPr>
          </w:p>
        </w:tc>
      </w:tr>
      <w:tr w:rsidR="006E7788" w14:paraId="5BCE4924" w14:textId="77777777" w:rsidTr="00123BEA">
        <w:trPr>
          <w:gridAfter w:val="1"/>
          <w:wAfter w:w="29" w:type="dxa"/>
        </w:trPr>
        <w:tc>
          <w:tcPr>
            <w:tcW w:w="2695" w:type="dxa"/>
          </w:tcPr>
          <w:p w14:paraId="01726F74" w14:textId="77777777" w:rsidR="006E7788" w:rsidRDefault="006E7788" w:rsidP="006E7788">
            <w:pPr>
              <w:rPr>
                <w:rFonts w:ascii="Arial" w:hAnsi="Arial" w:cs="Arial"/>
                <w:b/>
                <w:bCs/>
              </w:rPr>
            </w:pPr>
            <w:r>
              <w:rPr>
                <w:rFonts w:ascii="Arial" w:hAnsi="Arial" w:cs="Arial"/>
                <w:b/>
                <w:bCs/>
              </w:rPr>
              <w:t>“Industry Code”</w:t>
            </w:r>
          </w:p>
        </w:tc>
        <w:tc>
          <w:tcPr>
            <w:tcW w:w="7625" w:type="dxa"/>
          </w:tcPr>
          <w:p w14:paraId="1E2A676B" w14:textId="77777777" w:rsidR="006E7788" w:rsidRPr="004D379C" w:rsidRDefault="006E7788" w:rsidP="006E7788">
            <w:pPr>
              <w:pStyle w:val="BodyTextIndent"/>
              <w:ind w:left="2"/>
              <w:rPr>
                <w:rFonts w:ascii="Arial" w:hAnsi="Arial" w:cs="Arial"/>
              </w:rPr>
            </w:pPr>
            <w:bookmarkStart w:id="60" w:name="_BPDCD_63"/>
            <w:r w:rsidRPr="004D379C">
              <w:rPr>
                <w:rFonts w:ascii="Arial" w:hAnsi="Arial" w:cs="Arial"/>
              </w:rPr>
              <w:t xml:space="preserve">means </w:t>
            </w:r>
            <w:bookmarkEnd w:id="60"/>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5659255A" w14:paraId="0A363A19" w14:textId="77777777" w:rsidTr="00123BEA">
        <w:trPr>
          <w:gridAfter w:val="1"/>
          <w:wAfter w:w="29" w:type="dxa"/>
          <w:trHeight w:val="300"/>
        </w:trPr>
        <w:tc>
          <w:tcPr>
            <w:tcW w:w="2695" w:type="dxa"/>
          </w:tcPr>
          <w:p w14:paraId="26427AF4" w14:textId="173F7174" w:rsidR="1BA6DEA9" w:rsidRDefault="1BA6DEA9" w:rsidP="5659255A">
            <w:pPr>
              <w:rPr>
                <w:rFonts w:ascii="Arial" w:hAnsi="Arial" w:cs="Arial"/>
                <w:b/>
                <w:bCs/>
              </w:rPr>
            </w:pPr>
            <w:r w:rsidRPr="5659255A">
              <w:rPr>
                <w:rFonts w:ascii="Arial" w:hAnsi="Arial" w:cs="Arial"/>
                <w:b/>
                <w:bCs/>
              </w:rPr>
              <w:t>“Information Request Notice”</w:t>
            </w:r>
          </w:p>
        </w:tc>
        <w:tc>
          <w:tcPr>
            <w:tcW w:w="7625" w:type="dxa"/>
          </w:tcPr>
          <w:p w14:paraId="1FE1F1DE" w14:textId="3168037E" w:rsidR="1BA6DEA9" w:rsidRDefault="003B4297" w:rsidP="00123BEA">
            <w:pPr>
              <w:pStyle w:val="BodyTextIndent"/>
              <w:ind w:left="0"/>
              <w:rPr>
                <w:rFonts w:ascii="Arial" w:hAnsi="Arial" w:cs="Arial"/>
                <w:b/>
                <w:bCs/>
              </w:rPr>
            </w:pPr>
            <w:r>
              <w:rPr>
                <w:rFonts w:ascii="Arial" w:hAnsi="Arial" w:cs="Arial"/>
              </w:rPr>
              <w:t>a</w:t>
            </w:r>
            <w:r w:rsidR="1BA6DEA9" w:rsidRPr="5659255A">
              <w:rPr>
                <w:rFonts w:ascii="Arial" w:hAnsi="Arial" w:cs="Arial"/>
              </w:rPr>
              <w:t xml:space="preserve"> notice that will be issued by </w:t>
            </w:r>
            <w:r w:rsidR="1BA6DEA9" w:rsidRPr="5659255A">
              <w:rPr>
                <w:rFonts w:ascii="Arial" w:hAnsi="Arial" w:cs="Arial"/>
                <w:b/>
                <w:bCs/>
              </w:rPr>
              <w:t>The Company</w:t>
            </w:r>
            <w:r w:rsidR="1BA6DEA9" w:rsidRPr="5659255A">
              <w:rPr>
                <w:rFonts w:ascii="Arial" w:hAnsi="Arial" w:cs="Arial"/>
              </w:rPr>
              <w:t xml:space="preserve"> to a relevant party setting out </w:t>
            </w:r>
            <w:r w:rsidR="1BA6DEA9" w:rsidRPr="5659255A">
              <w:rPr>
                <w:rFonts w:ascii="Arial" w:hAnsi="Arial" w:cs="Arial"/>
                <w:b/>
                <w:bCs/>
              </w:rPr>
              <w:t xml:space="preserve">The Company’s </w:t>
            </w:r>
            <w:r w:rsidR="1BA6DEA9" w:rsidRPr="00123BEA">
              <w:rPr>
                <w:rFonts w:ascii="Arial" w:hAnsi="Arial" w:cs="Arial"/>
              </w:rPr>
              <w:t>reasonable</w:t>
            </w:r>
            <w:r w:rsidR="1BA6DEA9" w:rsidRPr="5659255A">
              <w:rPr>
                <w:rFonts w:ascii="Arial" w:hAnsi="Arial" w:cs="Arial"/>
              </w:rPr>
              <w:t xml:space="preserve"> requirements for relevant information in accordance with section 172 of </w:t>
            </w:r>
            <w:r w:rsidR="21DBE529" w:rsidRPr="5659255A">
              <w:rPr>
                <w:rFonts w:ascii="Arial" w:hAnsi="Arial" w:cs="Arial"/>
              </w:rPr>
              <w:t xml:space="preserve">the Energy Act 2023. This will be prepared in accordance with </w:t>
            </w:r>
            <w:r w:rsidR="21DBE529" w:rsidRPr="5659255A">
              <w:rPr>
                <w:rFonts w:ascii="Arial" w:hAnsi="Arial" w:cs="Arial"/>
                <w:b/>
                <w:bCs/>
              </w:rPr>
              <w:t xml:space="preserve">The Company's </w:t>
            </w:r>
            <w:r w:rsidR="21DBE529" w:rsidRPr="5659255A">
              <w:rPr>
                <w:rFonts w:ascii="Arial" w:hAnsi="Arial" w:cs="Arial"/>
              </w:rPr>
              <w:t xml:space="preserve">published </w:t>
            </w:r>
            <w:r w:rsidR="21DBE529" w:rsidRPr="5659255A">
              <w:rPr>
                <w:rFonts w:ascii="Arial" w:hAnsi="Arial" w:cs="Arial"/>
                <w:b/>
                <w:bCs/>
              </w:rPr>
              <w:t>Information Request Statement</w:t>
            </w:r>
            <w:r w:rsidR="00257AE4">
              <w:rPr>
                <w:rFonts w:ascii="Arial" w:hAnsi="Arial" w:cs="Arial"/>
                <w:b/>
                <w:bCs/>
              </w:rPr>
              <w:t>;</w:t>
            </w:r>
          </w:p>
        </w:tc>
      </w:tr>
      <w:tr w:rsidR="5659255A" w14:paraId="669FCDE5" w14:textId="77777777" w:rsidTr="00123BEA">
        <w:trPr>
          <w:gridAfter w:val="1"/>
          <w:wAfter w:w="29" w:type="dxa"/>
          <w:trHeight w:val="300"/>
        </w:trPr>
        <w:tc>
          <w:tcPr>
            <w:tcW w:w="2695" w:type="dxa"/>
          </w:tcPr>
          <w:p w14:paraId="516178CE" w14:textId="0CDDDAEC" w:rsidR="4A3A81ED" w:rsidRDefault="4A3A81ED" w:rsidP="5659255A">
            <w:pPr>
              <w:rPr>
                <w:rFonts w:ascii="Arial" w:hAnsi="Arial" w:cs="Arial"/>
                <w:b/>
                <w:bCs/>
              </w:rPr>
            </w:pPr>
            <w:r w:rsidRPr="5659255A">
              <w:rPr>
                <w:rFonts w:ascii="Arial" w:hAnsi="Arial" w:cs="Arial"/>
                <w:b/>
                <w:bCs/>
              </w:rPr>
              <w:t>“Information Request Statement”</w:t>
            </w:r>
          </w:p>
        </w:tc>
        <w:tc>
          <w:tcPr>
            <w:tcW w:w="7625" w:type="dxa"/>
          </w:tcPr>
          <w:p w14:paraId="05ED67D9" w14:textId="7E00DAAF" w:rsidR="4A3A81ED" w:rsidRDefault="007C3E8F" w:rsidP="00123BEA">
            <w:pPr>
              <w:pStyle w:val="BodyTextIndent"/>
              <w:ind w:left="0"/>
              <w:rPr>
                <w:rFonts w:ascii="Arial" w:hAnsi="Arial" w:cs="Arial"/>
              </w:rPr>
            </w:pPr>
            <w:r>
              <w:rPr>
                <w:rFonts w:ascii="Arial" w:hAnsi="Arial" w:cs="Arial"/>
              </w:rPr>
              <w:t>a</w:t>
            </w:r>
            <w:r w:rsidR="4A3A81ED" w:rsidRPr="5659255A">
              <w:rPr>
                <w:rFonts w:ascii="Arial" w:hAnsi="Arial" w:cs="Arial"/>
              </w:rPr>
              <w:t xml:space="preserve"> statement prepared and published by </w:t>
            </w:r>
            <w:r w:rsidR="4A3A81ED" w:rsidRPr="5659255A">
              <w:rPr>
                <w:rFonts w:ascii="Arial" w:hAnsi="Arial" w:cs="Arial"/>
                <w:b/>
                <w:bCs/>
              </w:rPr>
              <w:t>The Company</w:t>
            </w:r>
            <w:r w:rsidR="4A3A81ED" w:rsidRPr="5659255A">
              <w:rPr>
                <w:rFonts w:ascii="Arial" w:hAnsi="Arial" w:cs="Arial"/>
              </w:rPr>
              <w:t xml:space="preserve">, in accordance with section 172 of the Energy Act 2023 and condition D2.5 of the </w:t>
            </w:r>
            <w:r w:rsidR="4A3A81ED" w:rsidRPr="5659255A">
              <w:rPr>
                <w:rFonts w:ascii="Arial" w:hAnsi="Arial" w:cs="Arial"/>
                <w:b/>
                <w:bCs/>
              </w:rPr>
              <w:t xml:space="preserve">ESO Licence </w:t>
            </w:r>
            <w:r w:rsidR="4A3A81ED" w:rsidRPr="5659255A">
              <w:rPr>
                <w:rFonts w:ascii="Arial" w:hAnsi="Arial" w:cs="Arial"/>
              </w:rPr>
              <w:t xml:space="preserve">and </w:t>
            </w:r>
            <w:r w:rsidR="1927198C" w:rsidRPr="5659255A">
              <w:rPr>
                <w:rFonts w:ascii="Arial" w:hAnsi="Arial" w:cs="Arial"/>
                <w:b/>
                <w:bCs/>
              </w:rPr>
              <w:t>GSP Licence</w:t>
            </w:r>
            <w:r w:rsidR="1927198C" w:rsidRPr="5659255A">
              <w:rPr>
                <w:rFonts w:ascii="Arial" w:hAnsi="Arial" w:cs="Arial"/>
              </w:rPr>
              <w:t xml:space="preserve">, setting out the process that </w:t>
            </w:r>
            <w:r w:rsidR="1927198C" w:rsidRPr="5659255A">
              <w:rPr>
                <w:rFonts w:ascii="Arial" w:hAnsi="Arial" w:cs="Arial"/>
                <w:b/>
                <w:bCs/>
              </w:rPr>
              <w:t>The Company</w:t>
            </w:r>
            <w:r w:rsidR="1927198C" w:rsidRPr="5659255A">
              <w:rPr>
                <w:rFonts w:ascii="Arial" w:hAnsi="Arial" w:cs="Arial"/>
              </w:rPr>
              <w:t xml:space="preserve"> will follow when requesting information from relevant parties by the issue of an </w:t>
            </w:r>
            <w:r w:rsidR="1927198C" w:rsidRPr="5659255A">
              <w:rPr>
                <w:rFonts w:ascii="Arial" w:hAnsi="Arial" w:cs="Arial"/>
                <w:b/>
                <w:bCs/>
              </w:rPr>
              <w:t>Information Request Notice</w:t>
            </w:r>
            <w:r w:rsidR="00257AE4">
              <w:rPr>
                <w:rFonts w:ascii="Arial" w:hAnsi="Arial" w:cs="Arial"/>
                <w:b/>
                <w:bCs/>
              </w:rPr>
              <w:t>;</w:t>
            </w:r>
          </w:p>
        </w:tc>
      </w:tr>
      <w:tr w:rsidR="006E7788" w14:paraId="38F7C1F0" w14:textId="77777777" w:rsidTr="00123BEA">
        <w:trPr>
          <w:gridAfter w:val="1"/>
          <w:wAfter w:w="29" w:type="dxa"/>
        </w:trPr>
        <w:tc>
          <w:tcPr>
            <w:tcW w:w="2695"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7625" w:type="dxa"/>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61" w:name="_BPDCD_64"/>
            <w:r w:rsidRPr="004D379C">
              <w:rPr>
                <w:rFonts w:ascii="Arial" w:hAnsi="Arial" w:cs="Arial"/>
              </w:rPr>
              <w:t>3.16.2</w:t>
            </w:r>
            <w:bookmarkEnd w:id="61"/>
            <w:r w:rsidRPr="004D379C">
              <w:rPr>
                <w:rFonts w:ascii="Arial" w:hAnsi="Arial" w:cs="Arial"/>
              </w:rPr>
              <w:t xml:space="preserve">; </w:t>
            </w:r>
          </w:p>
        </w:tc>
      </w:tr>
      <w:tr w:rsidR="006E7788" w14:paraId="30A0A950" w14:textId="77777777" w:rsidTr="00123BEA">
        <w:trPr>
          <w:gridAfter w:val="1"/>
          <w:wAfter w:w="29" w:type="dxa"/>
        </w:trPr>
        <w:tc>
          <w:tcPr>
            <w:tcW w:w="2695"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62" w:name="_BPDCD_65"/>
            <w:r w:rsidRPr="004D379C">
              <w:rPr>
                <w:rFonts w:ascii="Arial" w:hAnsi="Arial" w:cs="Arial"/>
              </w:rPr>
              <w:t>3.13.4</w:t>
            </w:r>
            <w:bookmarkEnd w:id="62"/>
            <w:r w:rsidRPr="004D379C">
              <w:rPr>
                <w:rFonts w:ascii="Arial" w:hAnsi="Arial" w:cs="Arial"/>
              </w:rPr>
              <w:t>;</w:t>
            </w:r>
            <w:r w:rsidRPr="004D379C">
              <w:rPr>
                <w:rFonts w:ascii="Arial" w:hAnsi="Arial" w:cs="Arial"/>
              </w:rPr>
              <w:br/>
            </w:r>
          </w:p>
        </w:tc>
      </w:tr>
      <w:tr w:rsidR="006E7788" w14:paraId="639280E0" w14:textId="77777777" w:rsidTr="00123BEA">
        <w:trPr>
          <w:gridAfter w:val="1"/>
          <w:wAfter w:w="29" w:type="dxa"/>
        </w:trPr>
        <w:tc>
          <w:tcPr>
            <w:tcW w:w="2695"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916BEC" w14:paraId="6E62EDC4" w14:textId="77777777" w:rsidTr="00123BEA">
        <w:trPr>
          <w:gridAfter w:val="1"/>
          <w:wAfter w:w="29" w:type="dxa"/>
        </w:trPr>
        <w:tc>
          <w:tcPr>
            <w:tcW w:w="2695" w:type="dxa"/>
          </w:tcPr>
          <w:p w14:paraId="3B9A4F56" w14:textId="0FD10A2C" w:rsidR="00916BEC" w:rsidRPr="00B87B3A" w:rsidRDefault="00916BEC" w:rsidP="00916BEC">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916BEC" w:rsidRPr="00B87B3A" w:rsidRDefault="00916BEC" w:rsidP="00916BEC">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6E7788" w14:paraId="52336572" w14:textId="77777777" w:rsidTr="00123BEA">
        <w:trPr>
          <w:gridAfter w:val="1"/>
          <w:wAfter w:w="29" w:type="dxa"/>
        </w:trPr>
        <w:tc>
          <w:tcPr>
            <w:tcW w:w="2695" w:type="dxa"/>
          </w:tcPr>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6E7788" w:rsidRPr="00B87B3A" w:rsidRDefault="006E7788" w:rsidP="006E7788">
            <w:pPr>
              <w:spacing w:after="240"/>
              <w:rPr>
                <w:rFonts w:ascii="Arial" w:hAnsi="Arial" w:cs="Arial"/>
                <w:b/>
                <w:bCs/>
              </w:rPr>
            </w:pPr>
          </w:p>
        </w:tc>
        <w:tc>
          <w:tcPr>
            <w:tcW w:w="7625" w:type="dxa"/>
          </w:tcPr>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098263B4" w:rsidR="006E7788" w:rsidRPr="00B87B3A" w:rsidRDefault="006E7788" w:rsidP="00916BEC">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p>
        </w:tc>
      </w:tr>
      <w:tr w:rsidR="006E7788" w14:paraId="3C039137" w14:textId="77777777" w:rsidTr="00123BEA">
        <w:trPr>
          <w:gridAfter w:val="1"/>
          <w:wAfter w:w="29" w:type="dxa"/>
        </w:trPr>
        <w:tc>
          <w:tcPr>
            <w:tcW w:w="2695" w:type="dxa"/>
          </w:tcPr>
          <w:p w14:paraId="18C7B1DD" w14:textId="77777777" w:rsidR="006E7788" w:rsidRDefault="006E7788" w:rsidP="006E7788">
            <w:pPr>
              <w:spacing w:after="240"/>
              <w:rPr>
                <w:rFonts w:ascii="Arial" w:hAnsi="Arial" w:cs="Arial"/>
                <w:b/>
                <w:bCs/>
              </w:rPr>
            </w:pPr>
            <w:r>
              <w:rPr>
                <w:rFonts w:ascii="Arial" w:hAnsi="Arial" w:cs="Arial"/>
                <w:b/>
                <w:bCs/>
              </w:rPr>
              <w:t>"Insurance Performance Bond"</w:t>
            </w:r>
          </w:p>
        </w:tc>
        <w:tc>
          <w:tcPr>
            <w:tcW w:w="7625" w:type="dxa"/>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4AE87858" w14:textId="77777777" w:rsidTr="00123BEA">
        <w:trPr>
          <w:gridAfter w:val="1"/>
          <w:wAfter w:w="29" w:type="dxa"/>
        </w:trPr>
        <w:tc>
          <w:tcPr>
            <w:tcW w:w="2695" w:type="dxa"/>
          </w:tcPr>
          <w:p w14:paraId="6FE6C484" w14:textId="77777777" w:rsidR="006E7788" w:rsidRDefault="006E7788" w:rsidP="006E7788">
            <w:pPr>
              <w:spacing w:after="240"/>
              <w:rPr>
                <w:rFonts w:ascii="Arial" w:hAnsi="Arial" w:cs="Arial"/>
                <w:b/>
                <w:bCs/>
              </w:rPr>
            </w:pPr>
            <w:r>
              <w:rPr>
                <w:rFonts w:ascii="Arial" w:hAnsi="Arial" w:cs="Arial"/>
                <w:b/>
                <w:bCs/>
              </w:rPr>
              <w:t>"Intellectual Property" or "IPRs"</w:t>
            </w:r>
          </w:p>
        </w:tc>
        <w:tc>
          <w:tcPr>
            <w:tcW w:w="7625" w:type="dxa"/>
          </w:tcPr>
          <w:p w14:paraId="030DFE7B" w14:textId="5F0EF350" w:rsidR="00E04415" w:rsidRDefault="006E7788" w:rsidP="00916BEC">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B061B" w14:paraId="39BE5E76" w14:textId="77777777" w:rsidTr="00123BEA">
        <w:trPr>
          <w:gridAfter w:val="1"/>
          <w:wAfter w:w="29" w:type="dxa"/>
        </w:trPr>
        <w:tc>
          <w:tcPr>
            <w:tcW w:w="2695"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7625" w:type="dxa"/>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F8108A" w14:paraId="537FB3C6" w14:textId="77777777" w:rsidTr="00123BEA">
        <w:trPr>
          <w:gridAfter w:val="1"/>
          <w:wAfter w:w="29" w:type="dxa"/>
        </w:trPr>
        <w:tc>
          <w:tcPr>
            <w:tcW w:w="2695"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00123BEA">
        <w:trPr>
          <w:gridAfter w:val="1"/>
          <w:wAfter w:w="29" w:type="dxa"/>
        </w:trPr>
        <w:tc>
          <w:tcPr>
            <w:tcW w:w="2695"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00123BEA">
        <w:trPr>
          <w:gridAfter w:val="1"/>
          <w:wAfter w:w="29" w:type="dxa"/>
        </w:trPr>
        <w:tc>
          <w:tcPr>
            <w:tcW w:w="2695"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7625" w:type="dxa"/>
          </w:tcPr>
          <w:p w14:paraId="66DDABA2" w14:textId="0CA45C6A" w:rsidR="006E7788" w:rsidRDefault="006E7788" w:rsidP="00916BE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818EF0" w14:textId="77777777" w:rsidTr="00123BEA">
        <w:trPr>
          <w:gridAfter w:val="1"/>
          <w:wAfter w:w="29" w:type="dxa"/>
        </w:trPr>
        <w:tc>
          <w:tcPr>
            <w:tcW w:w="2695"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6E7788" w:rsidRDefault="010D3781" w:rsidP="006E7788">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w:t>
            </w:r>
            <w:r w:rsidR="52406423" w:rsidRPr="5659255A">
              <w:rPr>
                <w:rFonts w:ascii="Arial" w:hAnsi="Arial" w:cs="Arial"/>
              </w:rPr>
              <w:t xml:space="preserve"> the ESO Licence condition F3 Part C</w:t>
            </w:r>
            <w:r w:rsidRPr="5659255A">
              <w:rPr>
                <w:rFonts w:ascii="Arial" w:hAnsi="Arial" w:cs="Arial"/>
              </w:rPr>
              <w:t xml:space="preserve"> </w:t>
            </w:r>
            <w:r w:rsidR="178746C4" w:rsidRPr="5659255A">
              <w:rPr>
                <w:rFonts w:ascii="Arial" w:hAnsi="Arial" w:cs="Arial"/>
              </w:rPr>
              <w:t xml:space="preserve"> Pass-through (PTt);</w:t>
            </w:r>
          </w:p>
        </w:tc>
      </w:tr>
      <w:tr w:rsidR="006E7788" w14:paraId="7F1DF725" w14:textId="77777777" w:rsidTr="00123BEA">
        <w:trPr>
          <w:gridAfter w:val="1"/>
          <w:wAfter w:w="29" w:type="dxa"/>
        </w:trPr>
        <w:tc>
          <w:tcPr>
            <w:tcW w:w="2695" w:type="dxa"/>
          </w:tcPr>
          <w:p w14:paraId="25556262" w14:textId="77777777" w:rsidR="006E7788" w:rsidRDefault="006E7788" w:rsidP="006E7788">
            <w:pPr>
              <w:pStyle w:val="BodyText"/>
              <w:rPr>
                <w:rFonts w:ascii="Arial" w:hAnsi="Arial" w:cs="Arial"/>
                <w:b/>
                <w:bCs/>
              </w:rPr>
            </w:pPr>
            <w:r>
              <w:rPr>
                <w:rFonts w:ascii="Arial" w:hAnsi="Arial" w:cs="Arial"/>
                <w:b/>
                <w:bCs/>
              </w:rPr>
              <w:t>“Interconnector Asset Owner”</w:t>
            </w:r>
          </w:p>
        </w:tc>
        <w:tc>
          <w:tcPr>
            <w:tcW w:w="7625" w:type="dxa"/>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00123BEA">
        <w:trPr>
          <w:gridAfter w:val="1"/>
          <w:wAfter w:w="29" w:type="dxa"/>
        </w:trPr>
        <w:tc>
          <w:tcPr>
            <w:tcW w:w="2695"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00123BEA">
        <w:trPr>
          <w:gridAfter w:val="1"/>
          <w:wAfter w:w="29" w:type="dxa"/>
        </w:trPr>
        <w:tc>
          <w:tcPr>
            <w:tcW w:w="2695"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7625" w:type="dxa"/>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00123BEA">
        <w:trPr>
          <w:gridAfter w:val="1"/>
          <w:wAfter w:w="29" w:type="dxa"/>
        </w:trPr>
        <w:tc>
          <w:tcPr>
            <w:tcW w:w="2695" w:type="dxa"/>
          </w:tcPr>
          <w:p w14:paraId="479B8244" w14:textId="77777777" w:rsidR="006E7788" w:rsidRDefault="006E7788" w:rsidP="006E7788">
            <w:pPr>
              <w:pStyle w:val="BodyText"/>
              <w:rPr>
                <w:rFonts w:ascii="Arial" w:hAnsi="Arial" w:cs="Arial"/>
                <w:b/>
                <w:bCs/>
              </w:rPr>
            </w:pPr>
            <w:r>
              <w:rPr>
                <w:rFonts w:ascii="Arial" w:hAnsi="Arial" w:cs="Arial"/>
                <w:b/>
                <w:bCs/>
              </w:rPr>
              <w:t>"Interconnector User"</w:t>
            </w:r>
          </w:p>
        </w:tc>
        <w:tc>
          <w:tcPr>
            <w:tcW w:w="7625" w:type="dxa"/>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6E7788" w:rsidRDefault="006E7788" w:rsidP="00916BEC">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6E7788" w:rsidRPr="006A6C50" w14:paraId="5F6A5BA7" w14:textId="77777777" w:rsidTr="00123BEA">
        <w:trPr>
          <w:gridAfter w:val="1"/>
          <w:wAfter w:w="29" w:type="dxa"/>
        </w:trPr>
        <w:tc>
          <w:tcPr>
            <w:tcW w:w="2695" w:type="dxa"/>
          </w:tcPr>
          <w:p w14:paraId="04F14123" w14:textId="77777777" w:rsidR="006E7788" w:rsidRDefault="006E7788" w:rsidP="006E7788">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00123BEA">
        <w:trPr>
          <w:gridAfter w:val="1"/>
          <w:wAfter w:w="29" w:type="dxa"/>
        </w:trPr>
        <w:tc>
          <w:tcPr>
            <w:tcW w:w="2695" w:type="dxa"/>
          </w:tcPr>
          <w:p w14:paraId="0E4AEF36" w14:textId="77777777" w:rsidR="006E7788" w:rsidRDefault="006E7788" w:rsidP="006E7788">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00123BEA">
        <w:trPr>
          <w:gridAfter w:val="1"/>
          <w:wAfter w:w="29" w:type="dxa"/>
        </w:trPr>
        <w:tc>
          <w:tcPr>
            <w:tcW w:w="2695"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7625" w:type="dxa"/>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00123BEA">
        <w:trPr>
          <w:gridAfter w:val="1"/>
          <w:wAfter w:w="29" w:type="dxa"/>
        </w:trPr>
        <w:tc>
          <w:tcPr>
            <w:tcW w:w="2695"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7625" w:type="dxa"/>
          </w:tcPr>
          <w:p w14:paraId="2C2A360F" w14:textId="77777777" w:rsidR="006E7788" w:rsidRDefault="006E7788" w:rsidP="006E7788">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6E7788" w:rsidRDefault="006E7788" w:rsidP="006E7788">
            <w:pPr>
              <w:jc w:val="both"/>
              <w:rPr>
                <w:rFonts w:ascii="Arial" w:hAnsi="Arial" w:cs="Arial"/>
              </w:rPr>
            </w:pPr>
          </w:p>
        </w:tc>
      </w:tr>
      <w:tr w:rsidR="006E7788" w14:paraId="5D6E37CE" w14:textId="77777777" w:rsidTr="00123BEA">
        <w:trPr>
          <w:gridAfter w:val="1"/>
          <w:wAfter w:w="29" w:type="dxa"/>
        </w:trPr>
        <w:tc>
          <w:tcPr>
            <w:tcW w:w="2695"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7625" w:type="dxa"/>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00123BEA">
        <w:trPr>
          <w:gridAfter w:val="1"/>
          <w:wAfter w:w="29" w:type="dxa"/>
        </w:trPr>
        <w:tc>
          <w:tcPr>
            <w:tcW w:w="2695"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00123BEA">
        <w:trPr>
          <w:gridAfter w:val="1"/>
          <w:wAfter w:w="29" w:type="dxa"/>
        </w:trPr>
        <w:tc>
          <w:tcPr>
            <w:tcW w:w="2695"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00123BEA">
        <w:trPr>
          <w:gridAfter w:val="1"/>
          <w:wAfter w:w="29" w:type="dxa"/>
        </w:trPr>
        <w:tc>
          <w:tcPr>
            <w:tcW w:w="2695" w:type="dxa"/>
          </w:tcPr>
          <w:p w14:paraId="36CA0103" w14:textId="77777777" w:rsidR="006E7788" w:rsidRDefault="006E7788" w:rsidP="006E7788">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00123BEA">
        <w:trPr>
          <w:gridAfter w:val="1"/>
          <w:wAfter w:w="29" w:type="dxa"/>
        </w:trPr>
        <w:tc>
          <w:tcPr>
            <w:tcW w:w="2695"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6E7788" w:rsidRDefault="006E7788" w:rsidP="006E7788">
            <w:pPr>
              <w:pStyle w:val="BodyText"/>
              <w:spacing w:before="120" w:after="120"/>
              <w:jc w:val="both"/>
              <w:rPr>
                <w:rFonts w:ascii="Arial" w:hAnsi="Arial" w:cs="Arial"/>
              </w:rPr>
            </w:pPr>
            <w:r>
              <w:rPr>
                <w:rFonts w:ascii="Arial" w:hAnsi="Arial" w:cs="Arial"/>
              </w:rPr>
              <w:t>where either:-</w:t>
            </w:r>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6E7788" w:rsidRDefault="4B9E9046" w:rsidP="006E7788">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 xml:space="preserve">National </w:t>
            </w:r>
            <w:r w:rsidR="0FA24FA5" w:rsidRPr="5659255A">
              <w:rPr>
                <w:rFonts w:ascii="Arial" w:hAnsi="Arial" w:cs="Arial"/>
                <w:b/>
                <w:bCs/>
              </w:rPr>
              <w:t xml:space="preserve"> Electricity</w:t>
            </w:r>
            <w:r w:rsidRPr="5659255A">
              <w:rPr>
                <w:rFonts w:ascii="Arial" w:hAnsi="Arial" w:cs="Arial"/>
                <w:b/>
                <w:bCs/>
              </w:rPr>
              <w:t xml:space="preserve"> Transmission System</w:t>
            </w:r>
            <w:r w:rsidRPr="5659255A">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6E7788" w:rsidRDefault="006E7788" w:rsidP="00916BEC">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6E7788" w14:paraId="6246140E" w14:textId="77777777" w:rsidTr="00123BEA">
        <w:trPr>
          <w:gridAfter w:val="1"/>
          <w:wAfter w:w="29" w:type="dxa"/>
        </w:trPr>
        <w:tc>
          <w:tcPr>
            <w:tcW w:w="2695"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6pt;height:24.6pt" o:ole="">
                  <v:imagedata r:id="rId16" o:title=""/>
                </v:shape>
                <o:OLEObject Type="Embed" ProgID="Equation.3" ShapeID="_x0000_i1025" DrawAspect="Content" ObjectID="_1810463024" r:id="rId17"/>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1.6pt;height:54.25pt" o:ole="">
                  <v:imagedata r:id="rId18" o:title=""/>
                </v:shape>
                <o:OLEObject Type="Embed" ProgID="Equation.3" ShapeID="_x0000_i1026" DrawAspect="Content" ObjectID="_1810463025" r:id="rId19"/>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1476CE4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6E7788" w:rsidRPr="006A707F" w:rsidRDefault="006E7788" w:rsidP="006772B6">
            <w:pPr>
              <w:pStyle w:val="BodyText"/>
              <w:spacing w:before="120" w:after="120"/>
              <w:ind w:left="3"/>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7.25pt;height:53.3pt" o:ole="">
                  <v:imagedata r:id="rId27" o:title=""/>
                </v:shape>
                <o:OLEObject Type="Embed" ProgID="Equation.3" ShapeID="_x0000_i1027" DrawAspect="Content" ObjectID="_1810463026" r:id="rId28"/>
              </w:object>
            </w:r>
          </w:p>
          <w:p w14:paraId="5E6BEC5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63" w:name="OLE_LINK1"/>
            <w:r w:rsidRPr="006A707F">
              <w:rPr>
                <w:rFonts w:ascii="Arial" w:hAnsi="Arial" w:cs="Arial"/>
                <w:b/>
              </w:rPr>
              <w:t>Relevant Interruption</w:t>
            </w:r>
            <w:bookmarkEnd w:id="63"/>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00123BEA">
        <w:trPr>
          <w:gridAfter w:val="1"/>
          <w:wAfter w:w="29" w:type="dxa"/>
        </w:trPr>
        <w:tc>
          <w:tcPr>
            <w:tcW w:w="2695" w:type="dxa"/>
          </w:tcPr>
          <w:p w14:paraId="357C50DA"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Interruption Period</w:t>
            </w:r>
            <w:r>
              <w:rPr>
                <w:rFonts w:ascii="Arial" w:hAnsi="Arial" w:cs="Arial"/>
              </w:rPr>
              <w:t>”</w:t>
            </w:r>
          </w:p>
        </w:tc>
        <w:tc>
          <w:tcPr>
            <w:tcW w:w="7625" w:type="dxa"/>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6E7788" w:rsidRPr="00027F0D" w:rsidRDefault="4B9E9046" w:rsidP="5659255A">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 xml:space="preserve">National </w:t>
            </w:r>
            <w:r w:rsidR="5BDD353B" w:rsidRPr="5659255A">
              <w:rPr>
                <w:rFonts w:ascii="Arial" w:hAnsi="Arial" w:cs="Arial"/>
                <w:b/>
                <w:bCs/>
                <w:lang w:eastAsia="en-GB"/>
              </w:rPr>
              <w:t xml:space="preserve"> Electricity</w:t>
            </w:r>
            <w:r w:rsidRPr="5659255A">
              <w:rPr>
                <w:rFonts w:ascii="Arial" w:hAnsi="Arial" w:cs="Arial"/>
                <w:b/>
                <w:bCs/>
                <w:lang w:eastAsia="en-GB"/>
              </w:rPr>
              <w:t xml:space="preserve">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6E7788" w:rsidRPr="00027F0D" w:rsidRDefault="006E7788" w:rsidP="006772B6">
            <w:pPr>
              <w:autoSpaceDE w:val="0"/>
              <w:autoSpaceDN w:val="0"/>
              <w:adjustRightInd w:val="0"/>
              <w:jc w:val="both"/>
              <w:rPr>
                <w:rFonts w:ascii="Arial" w:hAnsi="Arial" w:cs="Arial"/>
                <w:bCs/>
                <w:szCs w:val="22"/>
                <w:lang w:eastAsia="en-GB"/>
              </w:rPr>
            </w:pPr>
          </w:p>
          <w:p w14:paraId="463DABF5"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772B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772B6">
            <w:pPr>
              <w:jc w:val="both"/>
              <w:rPr>
                <w:rFonts w:ascii="Arial" w:hAnsi="Arial" w:cs="Arial"/>
                <w:szCs w:val="22"/>
                <w:lang w:eastAsia="en-GB"/>
              </w:rPr>
            </w:pPr>
          </w:p>
          <w:p w14:paraId="5A0E6AEF"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00123BEA">
        <w:trPr>
          <w:gridAfter w:val="1"/>
          <w:wAfter w:w="29" w:type="dxa"/>
        </w:trPr>
        <w:tc>
          <w:tcPr>
            <w:tcW w:w="2695" w:type="dxa"/>
          </w:tcPr>
          <w:p w14:paraId="665CDF16" w14:textId="77777777" w:rsidR="006E7788" w:rsidRDefault="006E7788" w:rsidP="006E7788">
            <w:pPr>
              <w:pStyle w:val="BodyText"/>
              <w:rPr>
                <w:rFonts w:ascii="Arial" w:hAnsi="Arial" w:cs="Arial"/>
                <w:b/>
                <w:bCs/>
              </w:rPr>
            </w:pPr>
            <w:r>
              <w:rPr>
                <w:rFonts w:ascii="Arial" w:hAnsi="Arial" w:cs="Arial"/>
                <w:b/>
                <w:bCs/>
              </w:rPr>
              <w:t>"Intertrip Contracted Unit"</w:t>
            </w:r>
          </w:p>
        </w:tc>
        <w:tc>
          <w:tcPr>
            <w:tcW w:w="7625" w:type="dxa"/>
          </w:tcPr>
          <w:p w14:paraId="13E72C6E" w14:textId="77777777" w:rsidR="006E7788" w:rsidRDefault="006E7788" w:rsidP="006E7788">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00123BEA">
        <w:trPr>
          <w:gridAfter w:val="1"/>
          <w:wAfter w:w="29" w:type="dxa"/>
        </w:trPr>
        <w:tc>
          <w:tcPr>
            <w:tcW w:w="2695" w:type="dxa"/>
          </w:tcPr>
          <w:p w14:paraId="1CC2B94E" w14:textId="77777777" w:rsidR="006E7788" w:rsidRDefault="006E7788" w:rsidP="006E7788">
            <w:pPr>
              <w:rPr>
                <w:rFonts w:ascii="Arial" w:hAnsi="Arial" w:cs="Arial"/>
                <w:b/>
                <w:bCs/>
              </w:rPr>
            </w:pPr>
            <w:r>
              <w:rPr>
                <w:rFonts w:ascii="Arial" w:hAnsi="Arial" w:cs="Arial"/>
                <w:b/>
                <w:bCs/>
              </w:rPr>
              <w:t>"Intertrip Payment"</w:t>
            </w:r>
          </w:p>
        </w:tc>
        <w:tc>
          <w:tcPr>
            <w:tcW w:w="7625" w:type="dxa"/>
          </w:tcPr>
          <w:p w14:paraId="754BB9B4" w14:textId="77777777" w:rsidR="006E7788" w:rsidRDefault="006E7788" w:rsidP="006E7788">
            <w:pPr>
              <w:rPr>
                <w:rFonts w:ascii="Arial" w:hAnsi="Arial" w:cs="Arial"/>
              </w:rPr>
            </w:pPr>
            <w:r>
              <w:rPr>
                <w:rFonts w:ascii="Arial" w:hAnsi="Arial" w:cs="Arial"/>
              </w:rPr>
              <w:t>as defined in Paragraph 4.2A.4(c);</w:t>
            </w:r>
          </w:p>
          <w:p w14:paraId="75201C75" w14:textId="77777777" w:rsidR="006E7788" w:rsidRDefault="006E7788" w:rsidP="006E7788">
            <w:pPr>
              <w:rPr>
                <w:rFonts w:ascii="Arial" w:hAnsi="Arial" w:cs="Arial"/>
              </w:rPr>
            </w:pPr>
          </w:p>
        </w:tc>
      </w:tr>
      <w:tr w:rsidR="006E7788" w14:paraId="3EE38376" w14:textId="77777777" w:rsidTr="00123BEA">
        <w:trPr>
          <w:gridAfter w:val="1"/>
          <w:wAfter w:w="29" w:type="dxa"/>
        </w:trPr>
        <w:tc>
          <w:tcPr>
            <w:tcW w:w="2695" w:type="dxa"/>
          </w:tcPr>
          <w:p w14:paraId="0B5A20A0" w14:textId="5637C8CD" w:rsidR="006E7788" w:rsidRDefault="006E7788" w:rsidP="006E7788">
            <w:pPr>
              <w:pStyle w:val="BodyText"/>
              <w:spacing w:line="240" w:lineRule="atLeast"/>
              <w:rPr>
                <w:rFonts w:ascii="Arial" w:hAnsi="Arial" w:cs="Arial"/>
                <w:b/>
                <w:bCs/>
                <w:color w:val="000000"/>
                <w:w w:val="0"/>
              </w:rPr>
            </w:pPr>
            <w:bookmarkStart w:id="64" w:name="_DV_C135"/>
            <w:r>
              <w:rPr>
                <w:rFonts w:ascii="Arial" w:hAnsi="Arial" w:cs="Arial"/>
                <w:b/>
                <w:bCs/>
              </w:rPr>
              <w:t xml:space="preserve"> "Isolation"</w:t>
            </w:r>
            <w:bookmarkEnd w:id="64"/>
          </w:p>
        </w:tc>
        <w:tc>
          <w:tcPr>
            <w:tcW w:w="7625" w:type="dxa"/>
          </w:tcPr>
          <w:p w14:paraId="1BA25D57" w14:textId="77777777" w:rsidR="006E7788" w:rsidRDefault="006E7788" w:rsidP="006E7788">
            <w:pPr>
              <w:pStyle w:val="BodyText"/>
              <w:jc w:val="both"/>
              <w:rPr>
                <w:rFonts w:ascii="Arial" w:hAnsi="Arial" w:cs="Arial"/>
                <w:color w:val="000000"/>
                <w:w w:val="0"/>
              </w:rPr>
            </w:pPr>
            <w:bookmarkStart w:id="65" w:name="_DV_C136"/>
            <w:r>
              <w:rPr>
                <w:rFonts w:ascii="Arial" w:hAnsi="Arial" w:cs="Arial"/>
              </w:rPr>
              <w:t xml:space="preserve">as defined in the </w:t>
            </w:r>
            <w:r>
              <w:rPr>
                <w:rFonts w:ascii="Arial" w:hAnsi="Arial" w:cs="Arial"/>
                <w:b/>
              </w:rPr>
              <w:t>Grid Code</w:t>
            </w:r>
            <w:r>
              <w:rPr>
                <w:rFonts w:ascii="Arial" w:hAnsi="Arial" w:cs="Arial"/>
              </w:rPr>
              <w:t>;</w:t>
            </w:r>
            <w:bookmarkEnd w:id="65"/>
          </w:p>
        </w:tc>
      </w:tr>
      <w:tr w:rsidR="5659255A" w14:paraId="3C799188" w14:textId="77777777" w:rsidTr="00123BEA">
        <w:trPr>
          <w:gridAfter w:val="1"/>
          <w:wAfter w:w="29" w:type="dxa"/>
          <w:trHeight w:val="300"/>
        </w:trPr>
        <w:tc>
          <w:tcPr>
            <w:tcW w:w="2695" w:type="dxa"/>
          </w:tcPr>
          <w:p w14:paraId="27DA700E" w14:textId="14DC6196" w:rsidR="732150BC" w:rsidRDefault="732150BC" w:rsidP="00123BEA">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732150BC" w:rsidRDefault="732150BC" w:rsidP="00123BEA">
            <w:pPr>
              <w:pStyle w:val="BodyText"/>
              <w:jc w:val="both"/>
              <w:rPr>
                <w:rFonts w:ascii="Arial" w:hAnsi="Arial" w:cs="Arial"/>
              </w:rPr>
            </w:pPr>
            <w:r w:rsidRPr="5659255A">
              <w:rPr>
                <w:rFonts w:ascii="Arial" w:hAnsi="Arial" w:cs="Arial"/>
              </w:rPr>
              <w:t xml:space="preserve">Independent System Operator and Planner, </w:t>
            </w:r>
            <w:r w:rsidR="64813199" w:rsidRPr="5659255A">
              <w:rPr>
                <w:rFonts w:ascii="Arial" w:hAnsi="Arial" w:cs="Arial"/>
              </w:rPr>
              <w:t xml:space="preserve">means a person designated by the </w:t>
            </w:r>
            <w:r w:rsidR="007553E5" w:rsidRPr="5659255A">
              <w:rPr>
                <w:rFonts w:ascii="Arial" w:hAnsi="Arial" w:cs="Arial"/>
              </w:rPr>
              <w:t>Secretary</w:t>
            </w:r>
            <w:r w:rsidR="64813199" w:rsidRPr="5659255A">
              <w:rPr>
                <w:rFonts w:ascii="Arial" w:hAnsi="Arial" w:cs="Arial"/>
              </w:rPr>
              <w:t xml:space="preserve"> of State under section 162 of the Energy Act 2023 as the holder of the </w:t>
            </w:r>
            <w:r w:rsidR="64813199" w:rsidRPr="5659255A">
              <w:rPr>
                <w:rFonts w:ascii="Arial" w:hAnsi="Arial" w:cs="Arial"/>
                <w:b/>
                <w:bCs/>
              </w:rPr>
              <w:t>ESO Licence</w:t>
            </w:r>
            <w:r w:rsidR="64813199" w:rsidRPr="5659255A">
              <w:rPr>
                <w:rFonts w:ascii="Arial" w:hAnsi="Arial" w:cs="Arial"/>
              </w:rPr>
              <w:t xml:space="preserve">, and the </w:t>
            </w:r>
            <w:r w:rsidR="64813199" w:rsidRPr="5659255A">
              <w:rPr>
                <w:rFonts w:ascii="Arial" w:hAnsi="Arial" w:cs="Arial"/>
                <w:b/>
                <w:bCs/>
              </w:rPr>
              <w:t>GSP Licence</w:t>
            </w:r>
            <w:r w:rsidR="64813199" w:rsidRPr="5659255A">
              <w:rPr>
                <w:rFonts w:ascii="Arial" w:hAnsi="Arial" w:cs="Arial"/>
              </w:rPr>
              <w:t>. For the time being th</w:t>
            </w:r>
            <w:r w:rsidR="004791AE" w:rsidRPr="5659255A">
              <w:rPr>
                <w:rFonts w:ascii="Arial" w:hAnsi="Arial" w:cs="Arial"/>
              </w:rPr>
              <w:t xml:space="preserve">at person is </w:t>
            </w:r>
            <w:r w:rsidR="004791AE" w:rsidRPr="5659255A">
              <w:rPr>
                <w:rFonts w:ascii="Arial" w:hAnsi="Arial" w:cs="Arial"/>
                <w:b/>
                <w:bCs/>
              </w:rPr>
              <w:t>NESO</w:t>
            </w:r>
            <w:r w:rsidR="00C5038F">
              <w:rPr>
                <w:rFonts w:ascii="Arial" w:hAnsi="Arial" w:cs="Arial"/>
                <w:b/>
                <w:bCs/>
              </w:rPr>
              <w:t>;</w:t>
            </w:r>
          </w:p>
        </w:tc>
      </w:tr>
      <w:tr w:rsidR="006E7788" w14:paraId="3DC15CB9" w14:textId="77777777" w:rsidTr="00123BEA">
        <w:trPr>
          <w:gridAfter w:val="1"/>
          <w:wAfter w:w="29" w:type="dxa"/>
        </w:trPr>
        <w:tc>
          <w:tcPr>
            <w:tcW w:w="2695" w:type="dxa"/>
          </w:tcPr>
          <w:p w14:paraId="393709D4" w14:textId="77777777" w:rsidR="006E7788" w:rsidRDefault="006E7788" w:rsidP="006E7788">
            <w:pPr>
              <w:pStyle w:val="BodyText"/>
              <w:rPr>
                <w:rFonts w:ascii="Arial" w:hAnsi="Arial" w:cs="Arial"/>
                <w:b/>
                <w:bCs/>
              </w:rPr>
            </w:pPr>
            <w:r>
              <w:rPr>
                <w:rFonts w:ascii="Arial" w:hAnsi="Arial" w:cs="Arial"/>
                <w:b/>
                <w:bCs/>
              </w:rPr>
              <w:t>"Joint System Incident"</w:t>
            </w:r>
          </w:p>
        </w:tc>
        <w:tc>
          <w:tcPr>
            <w:tcW w:w="7625" w:type="dxa"/>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6E7788" w:rsidRDefault="006E7788" w:rsidP="006E7788">
            <w:pPr>
              <w:pStyle w:val="BodyText"/>
              <w:ind w:left="568" w:hanging="567"/>
              <w:jc w:val="both"/>
              <w:rPr>
                <w:rFonts w:ascii="Arial" w:hAnsi="Arial" w:cs="Arial"/>
              </w:rPr>
            </w:pPr>
            <w:r>
              <w:rPr>
                <w:rFonts w:ascii="Arial" w:hAnsi="Arial" w:cs="Arial"/>
              </w:rPr>
              <w:t xml:space="preserve">(b)  </w:t>
            </w:r>
            <w:r w:rsidR="006772B6">
              <w:rPr>
                <w:rFonts w:ascii="Arial" w:hAnsi="Arial" w:cs="Arial"/>
              </w:rPr>
              <w:tab/>
            </w:r>
            <w:r>
              <w:rPr>
                <w:rFonts w:ascii="Arial" w:hAnsi="Arial" w:cs="Arial"/>
              </w:rPr>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00123BEA">
        <w:trPr>
          <w:gridAfter w:val="1"/>
          <w:wAfter w:w="29" w:type="dxa"/>
        </w:trPr>
        <w:tc>
          <w:tcPr>
            <w:tcW w:w="2695"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00123BEA">
        <w:trPr>
          <w:gridAfter w:val="1"/>
          <w:wAfter w:w="29" w:type="dxa"/>
        </w:trPr>
        <w:tc>
          <w:tcPr>
            <w:tcW w:w="2695"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6E7788" w:rsidRPr="0000119F" w:rsidRDefault="006E7788" w:rsidP="006E7788">
            <w:pPr>
              <w:tabs>
                <w:tab w:val="left" w:pos="0"/>
              </w:tabs>
              <w:rPr>
                <w:rFonts w:ascii="Arial" w:hAnsi="Arial" w:cs="Arial"/>
              </w:rPr>
            </w:pPr>
          </w:p>
        </w:tc>
      </w:tr>
      <w:tr w:rsidR="006E7788" w14:paraId="5F0DC41B" w14:textId="77777777" w:rsidTr="00123BEA">
        <w:trPr>
          <w:gridAfter w:val="1"/>
          <w:wAfter w:w="29" w:type="dxa"/>
        </w:trPr>
        <w:tc>
          <w:tcPr>
            <w:tcW w:w="2695" w:type="dxa"/>
          </w:tcPr>
          <w:p w14:paraId="24671914" w14:textId="77777777" w:rsidR="006E7788" w:rsidRDefault="006E7788" w:rsidP="006E7788">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6E7788" w:rsidRPr="0000119F" w:rsidRDefault="006E7788" w:rsidP="006E7788">
            <w:pPr>
              <w:jc w:val="both"/>
              <w:rPr>
                <w:rFonts w:ascii="Arial" w:hAnsi="Arial" w:cs="Arial"/>
                <w:szCs w:val="22"/>
              </w:rPr>
            </w:pPr>
          </w:p>
        </w:tc>
      </w:tr>
      <w:tr w:rsidR="006E7788" w14:paraId="5297EA67" w14:textId="77777777" w:rsidTr="00123BEA">
        <w:trPr>
          <w:gridAfter w:val="1"/>
          <w:wAfter w:w="29" w:type="dxa"/>
        </w:trPr>
        <w:tc>
          <w:tcPr>
            <w:tcW w:w="2695" w:type="dxa"/>
          </w:tcPr>
          <w:p w14:paraId="2E2921BE" w14:textId="77777777" w:rsidR="006E7788" w:rsidRDefault="006E7788" w:rsidP="006E7788">
            <w:pPr>
              <w:pStyle w:val="BodyText"/>
              <w:rPr>
                <w:rFonts w:ascii="Arial" w:hAnsi="Arial" w:cs="Arial"/>
                <w:b/>
                <w:bCs/>
              </w:rPr>
            </w:pPr>
            <w:r>
              <w:rPr>
                <w:rFonts w:ascii="Arial" w:hAnsi="Arial" w:cs="Arial"/>
                <w:b/>
                <w:bCs/>
              </w:rPr>
              <w:t>"Land Charge"</w:t>
            </w:r>
          </w:p>
        </w:tc>
        <w:tc>
          <w:tcPr>
            <w:tcW w:w="7625" w:type="dxa"/>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00123BEA">
        <w:trPr>
          <w:gridAfter w:val="1"/>
          <w:wAfter w:w="29" w:type="dxa"/>
        </w:trPr>
        <w:tc>
          <w:tcPr>
            <w:tcW w:w="2695"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00123BEA">
        <w:trPr>
          <w:gridAfter w:val="1"/>
          <w:wAfter w:w="29" w:type="dxa"/>
        </w:trPr>
        <w:tc>
          <w:tcPr>
            <w:tcW w:w="2695"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7625" w:type="dxa"/>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00123BEA">
        <w:trPr>
          <w:gridAfter w:val="1"/>
          <w:wAfter w:w="29" w:type="dxa"/>
        </w:trPr>
        <w:tc>
          <w:tcPr>
            <w:tcW w:w="2695"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66" w:name="_BPDCI_72"/>
            <w:r w:rsidRPr="004D379C">
              <w:rPr>
                <w:rFonts w:ascii="Arial" w:hAnsi="Arial" w:cs="Arial"/>
                <w:lang w:val="en-US"/>
              </w:rPr>
              <w:t>;</w:t>
            </w:r>
            <w:bookmarkEnd w:id="66"/>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00123BEA">
        <w:trPr>
          <w:gridAfter w:val="1"/>
          <w:wAfter w:w="29" w:type="dxa"/>
        </w:trPr>
        <w:tc>
          <w:tcPr>
            <w:tcW w:w="2695"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67" w:name="_BPDCD_73"/>
            <w:r w:rsidRPr="004D379C">
              <w:rPr>
                <w:rFonts w:ascii="Arial Bold" w:hAnsi="Arial Bold" w:cs="Arial"/>
                <w:b/>
                <w:lang w:val="en-US"/>
              </w:rPr>
              <w:t xml:space="preserve">The Company </w:t>
            </w:r>
            <w:bookmarkEnd w:id="67"/>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68" w:name="_BPDCI_75"/>
            <w:r w:rsidRPr="004D379C">
              <w:rPr>
                <w:rFonts w:ascii="Arial" w:hAnsi="Arial" w:cs="Arial"/>
                <w:lang w:val="en-US"/>
              </w:rPr>
              <w:t>;</w:t>
            </w:r>
            <w:bookmarkEnd w:id="68"/>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00123BEA">
        <w:trPr>
          <w:gridAfter w:val="1"/>
          <w:wAfter w:w="29" w:type="dxa"/>
        </w:trPr>
        <w:tc>
          <w:tcPr>
            <w:tcW w:w="2695"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69"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69"/>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70" w:name="_BPDCI_78"/>
            <w:r w:rsidRPr="004D379C">
              <w:rPr>
                <w:rFonts w:ascii="Arial" w:hAnsi="Arial" w:cs="Arial"/>
                <w:lang w:val="en-US"/>
              </w:rPr>
              <w:t>;</w:t>
            </w:r>
            <w:bookmarkEnd w:id="70"/>
          </w:p>
        </w:tc>
      </w:tr>
      <w:tr w:rsidR="006E7788" w14:paraId="595E15A7" w14:textId="77777777" w:rsidTr="00123BEA">
        <w:trPr>
          <w:gridAfter w:val="1"/>
          <w:wAfter w:w="29" w:type="dxa"/>
        </w:trPr>
        <w:tc>
          <w:tcPr>
            <w:tcW w:w="2695"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71" w:name="_BPDCD_79"/>
            <w:r w:rsidRPr="004D379C">
              <w:rPr>
                <w:rFonts w:ascii="Arial Bold" w:hAnsi="Arial Bold" w:cs="Arial"/>
                <w:b/>
                <w:lang w:val="en-US"/>
              </w:rPr>
              <w:t>The Company</w:t>
            </w:r>
            <w:bookmarkEnd w:id="71"/>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72" w:name="_BPDCI_81"/>
            <w:r w:rsidRPr="004D379C">
              <w:rPr>
                <w:rFonts w:ascii="Arial" w:hAnsi="Arial" w:cs="Arial"/>
                <w:color w:val="0000FF"/>
                <w:u w:val="single"/>
                <w:lang w:val="en-US"/>
              </w:rPr>
              <w:t>;</w:t>
            </w:r>
            <w:bookmarkEnd w:id="72"/>
          </w:p>
        </w:tc>
      </w:tr>
      <w:tr w:rsidR="006E7788" w14:paraId="15402802" w14:textId="77777777" w:rsidTr="00123BEA">
        <w:trPr>
          <w:gridAfter w:val="1"/>
          <w:wAfter w:w="29" w:type="dxa"/>
        </w:trPr>
        <w:tc>
          <w:tcPr>
            <w:tcW w:w="2695"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73" w:name="_BPDCD_82"/>
            <w:r w:rsidRPr="00F372DF">
              <w:rPr>
                <w:rFonts w:ascii="Arial" w:hAnsi="Arial" w:cs="Arial"/>
                <w:b/>
              </w:rPr>
              <w:t xml:space="preserve">The Company’s </w:t>
            </w:r>
            <w:bookmarkEnd w:id="73"/>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74" w:name="_BPDCI_84"/>
            <w:r w:rsidRPr="00F372DF">
              <w:rPr>
                <w:rFonts w:ascii="Arial" w:hAnsi="Arial" w:cs="Arial"/>
              </w:rPr>
              <w:t>;</w:t>
            </w:r>
            <w:bookmarkEnd w:id="74"/>
          </w:p>
        </w:tc>
      </w:tr>
      <w:tr w:rsidR="006E7788" w14:paraId="7A2846F6" w14:textId="77777777" w:rsidTr="00123BEA">
        <w:trPr>
          <w:gridAfter w:val="1"/>
          <w:wAfter w:w="29" w:type="dxa"/>
        </w:trPr>
        <w:tc>
          <w:tcPr>
            <w:tcW w:w="2695"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75" w:name="_BPDCI_86"/>
            <w:r w:rsidRPr="00F372DF">
              <w:rPr>
                <w:rFonts w:ascii="Arial" w:hAnsi="Arial" w:cs="Arial"/>
              </w:rPr>
              <w:t>;</w:t>
            </w:r>
            <w:bookmarkEnd w:id="75"/>
          </w:p>
        </w:tc>
      </w:tr>
      <w:tr w:rsidR="006E7788" w14:paraId="3799B798" w14:textId="77777777" w:rsidTr="00123BEA">
        <w:trPr>
          <w:gridAfter w:val="1"/>
          <w:wAfter w:w="29" w:type="dxa"/>
        </w:trPr>
        <w:tc>
          <w:tcPr>
            <w:tcW w:w="2695"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76" w:name="_BPDCD_87"/>
            <w:r w:rsidRPr="004D379C">
              <w:rPr>
                <w:rFonts w:ascii="Arial" w:hAnsi="Arial" w:cs="Arial"/>
                <w:lang w:val="en-US"/>
              </w:rPr>
              <w:t xml:space="preserve">an </w:t>
            </w:r>
            <w:bookmarkEnd w:id="76"/>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77" w:name="_BPDCI_89"/>
            <w:r w:rsidRPr="004D379C">
              <w:rPr>
                <w:rFonts w:ascii="Arial" w:hAnsi="Arial" w:cs="Arial"/>
                <w:lang w:val="en-US"/>
              </w:rPr>
              <w:t xml:space="preserve">; </w:t>
            </w:r>
            <w:r w:rsidRPr="004D379C">
              <w:rPr>
                <w:rFonts w:ascii="Arial" w:hAnsi="Arial" w:cs="Arial"/>
                <w:u w:val="double"/>
                <w:lang w:val="en-US"/>
              </w:rPr>
              <w:t xml:space="preserve"> </w:t>
            </w:r>
            <w:bookmarkEnd w:id="77"/>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00123BEA">
        <w:trPr>
          <w:gridAfter w:val="1"/>
          <w:wAfter w:w="29" w:type="dxa"/>
        </w:trPr>
        <w:tc>
          <w:tcPr>
            <w:tcW w:w="2695"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78" w:name="_BPDCD_90"/>
            <w:r w:rsidRPr="004D379C">
              <w:rPr>
                <w:rFonts w:ascii="Arial" w:hAnsi="Arial" w:cs="Arial"/>
                <w:b/>
              </w:rPr>
              <w:t>The Company’s</w:t>
            </w:r>
            <w:r w:rsidRPr="004D379C">
              <w:rPr>
                <w:rFonts w:ascii="Arial" w:hAnsi="Arial" w:cs="Arial"/>
                <w:b/>
                <w:u w:val="double"/>
              </w:rPr>
              <w:t xml:space="preserve"> </w:t>
            </w:r>
            <w:bookmarkEnd w:id="78"/>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79" w:name="_BPDCI_92"/>
            <w:r w:rsidRPr="00F372DF">
              <w:rPr>
                <w:rFonts w:ascii="Arial" w:hAnsi="Arial" w:cs="Arial"/>
              </w:rPr>
              <w:t>;</w:t>
            </w:r>
            <w:bookmarkEnd w:id="79"/>
          </w:p>
        </w:tc>
      </w:tr>
      <w:tr w:rsidR="006E7788" w14:paraId="593F2E83" w14:textId="77777777" w:rsidTr="00123BEA">
        <w:trPr>
          <w:gridAfter w:val="1"/>
          <w:wAfter w:w="29" w:type="dxa"/>
        </w:trPr>
        <w:tc>
          <w:tcPr>
            <w:tcW w:w="2695"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80" w:name="_BPDCI_94"/>
            <w:r w:rsidRPr="00F372DF">
              <w:rPr>
                <w:rFonts w:ascii="Arial" w:hAnsi="Arial" w:cs="Arial"/>
                <w:lang w:val="en-US"/>
              </w:rPr>
              <w:t>;</w:t>
            </w:r>
            <w:bookmarkEnd w:id="80"/>
          </w:p>
        </w:tc>
      </w:tr>
      <w:tr w:rsidR="006E7788" w14:paraId="48EDF9CA" w14:textId="77777777" w:rsidTr="00123BEA">
        <w:trPr>
          <w:gridAfter w:val="1"/>
          <w:wAfter w:w="29" w:type="dxa"/>
        </w:trPr>
        <w:tc>
          <w:tcPr>
            <w:tcW w:w="2695"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81" w:name="_BPDCD_95"/>
            <w:r w:rsidRPr="004D379C">
              <w:rPr>
                <w:rFonts w:ascii="Arial" w:hAnsi="Arial" w:cs="Arial"/>
                <w:b/>
                <w:lang w:val="en-US"/>
              </w:rPr>
              <w:t>The Company</w:t>
            </w:r>
            <w:r w:rsidRPr="004D379C">
              <w:rPr>
                <w:rFonts w:ascii="Arial" w:hAnsi="Arial" w:cs="Arial"/>
                <w:b/>
                <w:u w:val="double"/>
                <w:lang w:val="en-US"/>
              </w:rPr>
              <w:t xml:space="preserve"> </w:t>
            </w:r>
            <w:bookmarkEnd w:id="81"/>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82" w:name="_BPDCI_97"/>
            <w:r w:rsidRPr="00F372DF">
              <w:rPr>
                <w:rFonts w:ascii="Arial" w:hAnsi="Arial" w:cs="Arial"/>
                <w:lang w:val="en-US"/>
              </w:rPr>
              <w:t>;</w:t>
            </w:r>
            <w:bookmarkEnd w:id="82"/>
          </w:p>
        </w:tc>
      </w:tr>
      <w:tr w:rsidR="006E7788" w14:paraId="2D9D44D8" w14:textId="77777777" w:rsidTr="00123BEA">
        <w:trPr>
          <w:gridAfter w:val="1"/>
          <w:wAfter w:w="29" w:type="dxa"/>
        </w:trPr>
        <w:tc>
          <w:tcPr>
            <w:tcW w:w="2695"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7625" w:type="dxa"/>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83" w:name="_BPDCI_99"/>
            <w:r w:rsidRPr="00F372DF">
              <w:rPr>
                <w:rFonts w:ascii="Arial" w:hAnsi="Arial" w:cs="Arial"/>
                <w:lang w:val="en-US"/>
              </w:rPr>
              <w:t>;</w:t>
            </w:r>
            <w:bookmarkEnd w:id="83"/>
          </w:p>
          <w:p w14:paraId="49F3EB78" w14:textId="77777777" w:rsidR="006E7788" w:rsidRPr="004D379C" w:rsidRDefault="006E7788" w:rsidP="006E7788">
            <w:pPr>
              <w:pStyle w:val="TOC2"/>
              <w:rPr>
                <w:rFonts w:ascii="Arial" w:hAnsi="Arial" w:cs="Arial"/>
              </w:rPr>
            </w:pPr>
          </w:p>
        </w:tc>
      </w:tr>
      <w:tr w:rsidR="006E7788" w14:paraId="48FB962C" w14:textId="77777777" w:rsidTr="00123BEA">
        <w:trPr>
          <w:gridAfter w:val="1"/>
          <w:wAfter w:w="29" w:type="dxa"/>
        </w:trPr>
        <w:tc>
          <w:tcPr>
            <w:tcW w:w="2695"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84" w:name="_BPDCI_101"/>
            <w:r w:rsidRPr="00F372DF">
              <w:rPr>
                <w:rFonts w:ascii="Arial" w:hAnsi="Arial" w:cs="Arial"/>
                <w:lang w:val="en-US"/>
              </w:rPr>
              <w:t>;</w:t>
            </w:r>
            <w:bookmarkEnd w:id="84"/>
          </w:p>
        </w:tc>
      </w:tr>
      <w:tr w:rsidR="006E7788" w14:paraId="5732B8FC" w14:textId="77777777" w:rsidTr="00123BEA">
        <w:trPr>
          <w:gridAfter w:val="1"/>
          <w:wAfter w:w="29" w:type="dxa"/>
        </w:trPr>
        <w:tc>
          <w:tcPr>
            <w:tcW w:w="2695"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7625" w:type="dxa"/>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6E7788" w14:paraId="465C1331" w14:textId="77777777" w:rsidTr="00123BEA">
        <w:trPr>
          <w:gridAfter w:val="1"/>
          <w:wAfter w:w="29" w:type="dxa"/>
        </w:trPr>
        <w:tc>
          <w:tcPr>
            <w:tcW w:w="2695" w:type="dxa"/>
          </w:tcPr>
          <w:p w14:paraId="4FEF898A" w14:textId="77777777" w:rsidR="006E7788" w:rsidRDefault="006E7788" w:rsidP="006E7788">
            <w:pPr>
              <w:pStyle w:val="BodyText"/>
              <w:rPr>
                <w:rFonts w:ascii="Arial" w:hAnsi="Arial" w:cs="Arial"/>
                <w:b/>
                <w:bCs/>
              </w:rPr>
            </w:pPr>
            <w:r>
              <w:rPr>
                <w:rFonts w:ascii="Arial" w:hAnsi="Arial" w:cs="Arial"/>
                <w:b/>
                <w:bCs/>
              </w:rPr>
              <w:t>"Legal Challenge"</w:t>
            </w:r>
          </w:p>
        </w:tc>
        <w:tc>
          <w:tcPr>
            <w:tcW w:w="7625" w:type="dxa"/>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85" w:name="_BPDCD_102"/>
            <w:r w:rsidRPr="00F372DF">
              <w:rPr>
                <w:rFonts w:ascii="Arial" w:hAnsi="Arial" w:cs="Arial"/>
              </w:rPr>
              <w:t>a</w:t>
            </w:r>
            <w:bookmarkEnd w:id="85"/>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EA7F96" w14:paraId="4F13F4A4" w14:textId="77777777" w:rsidTr="00123BEA">
        <w:trPr>
          <w:gridAfter w:val="1"/>
          <w:wAfter w:w="29" w:type="dxa"/>
        </w:trPr>
        <w:tc>
          <w:tcPr>
            <w:tcW w:w="2695"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t>“</w:t>
            </w:r>
            <w:r w:rsidR="007232A4" w:rsidRPr="0043775A">
              <w:rPr>
                <w:rFonts w:ascii="Arial" w:hAnsi="Arial" w:cs="Arial"/>
                <w:b/>
                <w:color w:val="000000" w:themeColor="text1"/>
              </w:rPr>
              <w:t>Legally Binding Decisions of the European Commission and/or the Agency</w:t>
            </w:r>
          </w:p>
        </w:tc>
        <w:tc>
          <w:tcPr>
            <w:tcW w:w="7625" w:type="dxa"/>
          </w:tcPr>
          <w:p w14:paraId="01630719" w14:textId="44FFFA64" w:rsidR="00EA7F96" w:rsidRPr="0043775A" w:rsidRDefault="53B078CE" w:rsidP="006E7788">
            <w:pPr>
              <w:pStyle w:val="BodyText"/>
              <w:jc w:val="both"/>
              <w:rPr>
                <w:rFonts w:ascii="Arial" w:hAnsi="Arial" w:cs="Arial"/>
              </w:rPr>
            </w:pPr>
            <w:r w:rsidRPr="565925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w:t>
            </w:r>
            <w:r w:rsidR="5A191A13" w:rsidRPr="5659255A">
              <w:rPr>
                <w:rFonts w:ascii="Arial" w:hAnsi="Arial" w:cs="Arial"/>
                <w:color w:val="000000" w:themeColor="text1"/>
              </w:rPr>
              <w:t xml:space="preserve"> </w:t>
            </w:r>
            <w:r w:rsidR="5A191A13" w:rsidRPr="00123BEA">
              <w:rPr>
                <w:rFonts w:ascii="Arial" w:hAnsi="Arial" w:cs="Arial"/>
                <w:b/>
                <w:bCs/>
                <w:color w:val="000000" w:themeColor="text1"/>
              </w:rPr>
              <w:t>Assimilated</w:t>
            </w:r>
            <w:r w:rsidRPr="00123BEA">
              <w:rPr>
                <w:rFonts w:ascii="Arial" w:hAnsi="Arial" w:cs="Arial"/>
                <w:b/>
                <w:bCs/>
                <w:color w:val="000000" w:themeColor="text1"/>
              </w:rPr>
              <w:t xml:space="preserve"> Law</w:t>
            </w:r>
            <w:r w:rsidRPr="5659255A">
              <w:rPr>
                <w:rFonts w:ascii="Arial" w:hAnsi="Arial" w:cs="Arial"/>
                <w:color w:val="000000" w:themeColor="text1"/>
              </w:rPr>
              <w:t>;</w:t>
            </w:r>
          </w:p>
        </w:tc>
      </w:tr>
      <w:tr w:rsidR="006E7788" w14:paraId="37FEA37E" w14:textId="77777777" w:rsidTr="00123BEA">
        <w:trPr>
          <w:gridAfter w:val="1"/>
          <w:wAfter w:w="29" w:type="dxa"/>
        </w:trPr>
        <w:tc>
          <w:tcPr>
            <w:tcW w:w="2695" w:type="dxa"/>
          </w:tcPr>
          <w:p w14:paraId="3FBF4247" w14:textId="77777777" w:rsidR="006E7788" w:rsidRDefault="006E7788" w:rsidP="006E7788">
            <w:pPr>
              <w:pStyle w:val="BodyText"/>
              <w:rPr>
                <w:rFonts w:ascii="Arial" w:hAnsi="Arial" w:cs="Arial"/>
                <w:b/>
                <w:bCs/>
              </w:rPr>
            </w:pPr>
            <w:r>
              <w:rPr>
                <w:rFonts w:ascii="Arial" w:hAnsi="Arial" w:cs="Arial"/>
                <w:b/>
                <w:bCs/>
              </w:rPr>
              <w:t>“Less than 100MW”</w:t>
            </w:r>
          </w:p>
          <w:p w14:paraId="6D7C7AE4" w14:textId="77777777" w:rsidR="00911138" w:rsidRDefault="00911138" w:rsidP="006E7788">
            <w:pPr>
              <w:pStyle w:val="BodyText"/>
              <w:rPr>
                <w:rFonts w:ascii="Arial" w:hAnsi="Arial" w:cs="Arial"/>
                <w:b/>
                <w:bCs/>
              </w:rPr>
            </w:pPr>
          </w:p>
          <w:p w14:paraId="55592514" w14:textId="7B911093" w:rsidR="00911138" w:rsidRDefault="00CA228C" w:rsidP="006E7788">
            <w:pPr>
              <w:pStyle w:val="BodyText"/>
              <w:rPr>
                <w:rFonts w:ascii="Arial" w:hAnsi="Arial" w:cs="Arial"/>
                <w:b/>
                <w:bCs/>
              </w:rPr>
            </w:pPr>
            <w:r>
              <w:rPr>
                <w:rFonts w:ascii="Arial" w:hAnsi="Arial" w:cs="Arial"/>
                <w:b/>
                <w:bCs/>
              </w:rPr>
              <w:t>“Letter of Authority”</w:t>
            </w:r>
          </w:p>
        </w:tc>
        <w:tc>
          <w:tcPr>
            <w:tcW w:w="7625" w:type="dxa"/>
          </w:tcPr>
          <w:p w14:paraId="40B29744" w14:textId="77777777" w:rsidR="006E7788" w:rsidRDefault="006E7788" w:rsidP="006E7788">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p w14:paraId="57F047C8" w14:textId="13124572" w:rsidR="00911138" w:rsidRPr="004D379C" w:rsidRDefault="0020153B" w:rsidP="006E7788">
            <w:pPr>
              <w:pStyle w:val="BodyText"/>
              <w:tabs>
                <w:tab w:val="left" w:pos="2"/>
              </w:tabs>
              <w:jc w:val="both"/>
              <w:rPr>
                <w:rFonts w:ascii="Arial" w:hAnsi="Arial" w:cs="Arial"/>
              </w:rPr>
            </w:pPr>
            <w:r>
              <w:rPr>
                <w:rFonts w:ascii="Arial" w:hAnsi="Arial" w:cs="Arial"/>
              </w:rPr>
              <w:b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6E7788" w14:paraId="323449E7" w14:textId="77777777" w:rsidTr="00123BEA">
        <w:trPr>
          <w:gridAfter w:val="1"/>
          <w:wAfter w:w="29" w:type="dxa"/>
        </w:trPr>
        <w:tc>
          <w:tcPr>
            <w:tcW w:w="2695"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7625" w:type="dxa"/>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00123BEA">
        <w:trPr>
          <w:gridAfter w:val="1"/>
          <w:wAfter w:w="29" w:type="dxa"/>
        </w:trPr>
        <w:tc>
          <w:tcPr>
            <w:tcW w:w="2695" w:type="dxa"/>
          </w:tcPr>
          <w:p w14:paraId="1B03F019" w14:textId="77777777" w:rsidR="006E7788" w:rsidRDefault="006E7788" w:rsidP="006E7788">
            <w:pPr>
              <w:pStyle w:val="BodyText"/>
              <w:rPr>
                <w:rFonts w:ascii="Arial" w:hAnsi="Arial" w:cs="Arial"/>
                <w:b/>
                <w:bCs/>
              </w:rPr>
            </w:pPr>
            <w:r>
              <w:rPr>
                <w:rFonts w:ascii="Arial" w:hAnsi="Arial" w:cs="Arial"/>
                <w:b/>
                <w:bCs/>
              </w:rPr>
              <w:t>"Licence"</w:t>
            </w:r>
          </w:p>
        </w:tc>
        <w:tc>
          <w:tcPr>
            <w:tcW w:w="7625" w:type="dxa"/>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00123BEA">
        <w:trPr>
          <w:gridAfter w:val="1"/>
          <w:wAfter w:w="29" w:type="dxa"/>
        </w:trPr>
        <w:tc>
          <w:tcPr>
            <w:tcW w:w="2695" w:type="dxa"/>
          </w:tcPr>
          <w:p w14:paraId="393DC920" w14:textId="77777777" w:rsidR="006E7788" w:rsidRDefault="006E7788" w:rsidP="006E7788">
            <w:pPr>
              <w:pStyle w:val="BodyText"/>
              <w:ind w:right="-781"/>
              <w:rPr>
                <w:rFonts w:ascii="Arial" w:hAnsi="Arial" w:cs="Arial"/>
                <w:b/>
                <w:bCs/>
              </w:rPr>
            </w:pPr>
            <w:r>
              <w:rPr>
                <w:rFonts w:ascii="Arial" w:hAnsi="Arial" w:cs="Arial"/>
                <w:b/>
                <w:bCs/>
              </w:rPr>
              <w:t>"Licence Standards"</w:t>
            </w:r>
          </w:p>
        </w:tc>
        <w:tc>
          <w:tcPr>
            <w:tcW w:w="7625" w:type="dxa"/>
          </w:tcPr>
          <w:p w14:paraId="1259953A" w14:textId="5202F595" w:rsidR="006E7788" w:rsidRPr="004D379C" w:rsidRDefault="4B9E9046" w:rsidP="006E7788">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33987DC8" w:rsidRPr="5659255A">
              <w:rPr>
                <w:rFonts w:ascii="Arial" w:hAnsi="Arial" w:cs="Arial"/>
                <w:b/>
                <w:bCs/>
              </w:rPr>
              <w:t xml:space="preserve"> </w:t>
            </w:r>
            <w:r w:rsidR="33987DC8" w:rsidRPr="00123BEA">
              <w:rPr>
                <w:rFonts w:ascii="Arial" w:hAnsi="Arial" w:cs="Arial"/>
              </w:rPr>
              <w:t>condition E7 of the</w:t>
            </w:r>
            <w:r w:rsidR="33987DC8" w:rsidRPr="5659255A">
              <w:rPr>
                <w:rFonts w:ascii="Arial" w:hAnsi="Arial" w:cs="Arial"/>
                <w:b/>
                <w:bCs/>
              </w:rPr>
              <w:t xml:space="preserve"> ESO Licence</w:t>
            </w:r>
            <w:r w:rsidRPr="5659255A">
              <w:rPr>
                <w:rFonts w:ascii="Arial" w:hAnsi="Arial" w:cs="Arial"/>
              </w:rPr>
              <w:t>;</w:t>
            </w:r>
          </w:p>
        </w:tc>
      </w:tr>
      <w:tr w:rsidR="006E7788" w14:paraId="48B9B1A3" w14:textId="77777777" w:rsidTr="00123BEA">
        <w:trPr>
          <w:gridAfter w:val="1"/>
          <w:wAfter w:w="29" w:type="dxa"/>
        </w:trPr>
        <w:tc>
          <w:tcPr>
            <w:tcW w:w="2695" w:type="dxa"/>
          </w:tcPr>
          <w:p w14:paraId="53E28B5E" w14:textId="77777777" w:rsidR="006E7788" w:rsidRDefault="006E7788" w:rsidP="006E7788">
            <w:pPr>
              <w:pStyle w:val="BodyText"/>
              <w:rPr>
                <w:rFonts w:ascii="Arial" w:hAnsi="Arial" w:cs="Arial"/>
                <w:b/>
                <w:bCs/>
              </w:rPr>
            </w:pPr>
            <w:r>
              <w:rPr>
                <w:rFonts w:ascii="Arial" w:hAnsi="Arial" w:cs="Arial"/>
                <w:b/>
                <w:bCs/>
              </w:rPr>
              <w:t>“Licensable Generation”</w:t>
            </w:r>
          </w:p>
        </w:tc>
        <w:tc>
          <w:tcPr>
            <w:tcW w:w="7625" w:type="dxa"/>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00123BEA">
        <w:trPr>
          <w:gridAfter w:val="1"/>
          <w:wAfter w:w="29" w:type="dxa"/>
        </w:trPr>
        <w:tc>
          <w:tcPr>
            <w:tcW w:w="2695"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1022E6" w:rsidRPr="00475CC7" w:rsidRDefault="001022E6" w:rsidP="006772B6">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sidR="0090418F">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E3640D" w14:paraId="3B7D34D0" w14:textId="77777777" w:rsidTr="00123BEA">
        <w:trPr>
          <w:gridAfter w:val="1"/>
          <w:wAfter w:w="29" w:type="dxa"/>
        </w:trPr>
        <w:tc>
          <w:tcPr>
            <w:tcW w:w="2695" w:type="dxa"/>
          </w:tcPr>
          <w:p w14:paraId="78A17682" w14:textId="16681A7D" w:rsidR="00E3640D" w:rsidRDefault="00062C0A" w:rsidP="006E7788">
            <w:pPr>
              <w:pStyle w:val="BodyText"/>
              <w:rPr>
                <w:rFonts w:ascii="Arial" w:hAnsi="Arial" w:cs="Arial"/>
                <w:b/>
                <w:bCs/>
              </w:rPr>
            </w:pPr>
            <w:r>
              <w:rPr>
                <w:rFonts w:ascii="Arial" w:hAnsi="Arial" w:cs="Arial"/>
                <w:b/>
                <w:bCs/>
              </w:rPr>
              <w:t>“Limiting Regulation”</w:t>
            </w:r>
          </w:p>
        </w:tc>
        <w:tc>
          <w:tcPr>
            <w:tcW w:w="7625" w:type="dxa"/>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00123BEA">
        <w:trPr>
          <w:gridAfter w:val="1"/>
          <w:wAfter w:w="29" w:type="dxa"/>
        </w:trPr>
        <w:tc>
          <w:tcPr>
            <w:tcW w:w="2695"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7625" w:type="dxa"/>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00123BEA">
        <w:trPr>
          <w:gridAfter w:val="1"/>
          <w:wAfter w:w="29" w:type="dxa"/>
          <w:trHeight w:val="248"/>
        </w:trPr>
        <w:tc>
          <w:tcPr>
            <w:tcW w:w="2695" w:type="dxa"/>
          </w:tcPr>
          <w:p w14:paraId="6C3A0F1E" w14:textId="77777777" w:rsidR="006E7788" w:rsidRDefault="006E7788" w:rsidP="006E7788">
            <w:pPr>
              <w:pStyle w:val="BodyText"/>
              <w:rPr>
                <w:rFonts w:ascii="Arial" w:hAnsi="Arial" w:cs="Arial"/>
                <w:b/>
                <w:bCs/>
              </w:rPr>
            </w:pPr>
            <w:r>
              <w:rPr>
                <w:rFonts w:ascii="Arial" w:hAnsi="Arial" w:cs="Arial"/>
                <w:b/>
                <w:bCs/>
              </w:rPr>
              <w:t>"Local Safety Instructions"</w:t>
            </w:r>
          </w:p>
        </w:tc>
        <w:tc>
          <w:tcPr>
            <w:tcW w:w="7625" w:type="dxa"/>
            <w:shd w:val="clear" w:color="auto" w:fill="auto"/>
          </w:tcPr>
          <w:p w14:paraId="0A62D51B"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9182C" w14:paraId="74C3D578" w14:textId="77777777" w:rsidTr="00123BEA">
        <w:trPr>
          <w:gridAfter w:val="1"/>
          <w:wAfter w:w="29" w:type="dxa"/>
          <w:trHeight w:val="248"/>
        </w:trPr>
        <w:tc>
          <w:tcPr>
            <w:tcW w:w="2695" w:type="dxa"/>
          </w:tcPr>
          <w:p w14:paraId="784A888D" w14:textId="35AD5A83" w:rsidR="00E9182C" w:rsidRDefault="00660C43" w:rsidP="006E7788">
            <w:pPr>
              <w:pStyle w:val="BodyText"/>
              <w:rPr>
                <w:rFonts w:ascii="Arial" w:hAnsi="Arial" w:cs="Arial"/>
                <w:b/>
                <w:bCs/>
              </w:rPr>
            </w:pPr>
            <w:r w:rsidRPr="00E9759C">
              <w:rPr>
                <w:rFonts w:ascii="Arial" w:hAnsi="Arial" w:cs="Arial"/>
                <w:b/>
                <w:bCs/>
              </w:rPr>
              <w:t>“London Court of International Arbitration”</w:t>
            </w:r>
          </w:p>
        </w:tc>
        <w:tc>
          <w:tcPr>
            <w:tcW w:w="7625" w:type="dxa"/>
            <w:shd w:val="clear" w:color="auto" w:fill="auto"/>
          </w:tcPr>
          <w:p w14:paraId="5E657199" w14:textId="5F8F166B" w:rsidR="00E9182C" w:rsidRDefault="005F064C" w:rsidP="006E7788">
            <w:pPr>
              <w:pStyle w:val="BodyText"/>
              <w:jc w:val="both"/>
              <w:rPr>
                <w:rFonts w:ascii="Arial" w:hAnsi="Arial" w:cs="Arial"/>
              </w:rPr>
            </w:pPr>
            <w:r w:rsidRPr="00E9759C">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6E7788" w14:paraId="259ED833" w14:textId="77777777" w:rsidTr="00123BEA">
        <w:trPr>
          <w:gridAfter w:val="1"/>
          <w:wAfter w:w="29" w:type="dxa"/>
          <w:trHeight w:val="247"/>
        </w:trPr>
        <w:tc>
          <w:tcPr>
            <w:tcW w:w="2695"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7625" w:type="dxa"/>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00123BEA">
        <w:trPr>
          <w:gridAfter w:val="1"/>
          <w:wAfter w:w="29" w:type="dxa"/>
        </w:trPr>
        <w:tc>
          <w:tcPr>
            <w:tcW w:w="2695"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7625" w:type="dxa"/>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00123BEA">
        <w:trPr>
          <w:gridAfter w:val="1"/>
          <w:wAfter w:w="29" w:type="dxa"/>
        </w:trPr>
        <w:tc>
          <w:tcPr>
            <w:tcW w:w="2695" w:type="dxa"/>
          </w:tcPr>
          <w:p w14:paraId="75C66A88" w14:textId="77777777" w:rsidR="006E7788" w:rsidRDefault="006E7788" w:rsidP="006E7788">
            <w:pPr>
              <w:pStyle w:val="BodyText"/>
              <w:rPr>
                <w:rFonts w:ascii="Arial" w:hAnsi="Arial" w:cs="Arial"/>
                <w:b/>
                <w:bCs/>
              </w:rPr>
            </w:pPr>
            <w:r>
              <w:rPr>
                <w:rFonts w:ascii="Arial" w:hAnsi="Arial" w:cs="Arial"/>
                <w:b/>
                <w:bCs/>
              </w:rPr>
              <w:t>"Main Business"</w:t>
            </w:r>
          </w:p>
        </w:tc>
        <w:tc>
          <w:tcPr>
            <w:tcW w:w="7625" w:type="dxa"/>
          </w:tcPr>
          <w:p w14:paraId="57F1E21C" w14:textId="5694388F" w:rsidR="006E7788" w:rsidRDefault="4B9E9046" w:rsidP="5659255A">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1E8715F0" w:rsidRPr="5659255A">
              <w:rPr>
                <w:rFonts w:ascii="Arial" w:hAnsi="Arial" w:cs="Arial"/>
                <w:b/>
                <w:bCs/>
              </w:rPr>
              <w:t>ESO</w:t>
            </w:r>
            <w:r w:rsidRPr="5659255A">
              <w:rPr>
                <w:rFonts w:ascii="Arial" w:hAnsi="Arial" w:cs="Arial"/>
                <w:b/>
                <w:bCs/>
              </w:rPr>
              <w:t xml:space="preserve"> Licence;</w:t>
            </w:r>
          </w:p>
        </w:tc>
      </w:tr>
      <w:tr w:rsidR="006E7788" w14:paraId="1FA421A0" w14:textId="77777777" w:rsidTr="00123BEA">
        <w:trPr>
          <w:gridAfter w:val="1"/>
          <w:wAfter w:w="29" w:type="dxa"/>
        </w:trPr>
        <w:tc>
          <w:tcPr>
            <w:tcW w:w="2695" w:type="dxa"/>
          </w:tcPr>
          <w:p w14:paraId="37B1086B" w14:textId="77777777" w:rsidR="006E7788" w:rsidRDefault="006E7788" w:rsidP="006E7788">
            <w:pPr>
              <w:pStyle w:val="BodyText"/>
              <w:rPr>
                <w:rFonts w:ascii="Arial" w:hAnsi="Arial" w:cs="Arial"/>
                <w:b/>
                <w:bCs/>
              </w:rPr>
            </w:pPr>
            <w:r>
              <w:rPr>
                <w:rFonts w:ascii="Arial" w:hAnsi="Arial" w:cs="Arial"/>
                <w:b/>
                <w:bCs/>
              </w:rPr>
              <w:t>"Main Business Person"</w:t>
            </w:r>
          </w:p>
        </w:tc>
        <w:tc>
          <w:tcPr>
            <w:tcW w:w="7625" w:type="dxa"/>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6E7788" w14:paraId="4F0CC850" w14:textId="77777777" w:rsidTr="00123BEA">
        <w:trPr>
          <w:gridAfter w:val="1"/>
          <w:wAfter w:w="29" w:type="dxa"/>
        </w:trPr>
        <w:tc>
          <w:tcPr>
            <w:tcW w:w="2695"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7625" w:type="dxa"/>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6E7788" w:rsidRDefault="006E7788" w:rsidP="006E7788">
            <w:pPr>
              <w:jc w:val="both"/>
              <w:rPr>
                <w:rFonts w:ascii="Arial" w:hAnsi="Arial" w:cs="Arial"/>
              </w:rPr>
            </w:pPr>
          </w:p>
        </w:tc>
      </w:tr>
      <w:tr w:rsidR="006E7788" w14:paraId="0C315728" w14:textId="77777777" w:rsidTr="00123BEA">
        <w:trPr>
          <w:gridAfter w:val="1"/>
          <w:wAfter w:w="29" w:type="dxa"/>
        </w:trPr>
        <w:tc>
          <w:tcPr>
            <w:tcW w:w="2695"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00123BEA">
        <w:trPr>
          <w:gridAfter w:val="1"/>
          <w:wAfter w:w="29" w:type="dxa"/>
        </w:trPr>
        <w:tc>
          <w:tcPr>
            <w:tcW w:w="2695"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7625" w:type="dxa"/>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00123BEA">
        <w:trPr>
          <w:gridAfter w:val="1"/>
          <w:wAfter w:w="29" w:type="dxa"/>
        </w:trPr>
        <w:tc>
          <w:tcPr>
            <w:tcW w:w="2695" w:type="dxa"/>
          </w:tcPr>
          <w:p w14:paraId="3BA2A83C" w14:textId="77777777" w:rsidR="006E7788" w:rsidRDefault="006E7788" w:rsidP="006E7788">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00123BEA">
        <w:trPr>
          <w:gridAfter w:val="1"/>
          <w:wAfter w:w="29" w:type="dxa"/>
        </w:trPr>
        <w:tc>
          <w:tcPr>
            <w:tcW w:w="2695" w:type="dxa"/>
          </w:tcPr>
          <w:p w14:paraId="2CA48EA7" w14:textId="77777777" w:rsidR="006E7788" w:rsidRDefault="006E7788" w:rsidP="006E7788">
            <w:pPr>
              <w:pStyle w:val="BodyText"/>
              <w:rPr>
                <w:rFonts w:ascii="Arial" w:hAnsi="Arial" w:cs="Arial"/>
                <w:b/>
                <w:bCs/>
              </w:rPr>
            </w:pPr>
            <w:r>
              <w:rPr>
                <w:rFonts w:ascii="Arial" w:hAnsi="Arial" w:cs="Arial"/>
                <w:b/>
                <w:bCs/>
              </w:rPr>
              <w:t>"Market Agreement"</w:t>
            </w:r>
          </w:p>
        </w:tc>
        <w:tc>
          <w:tcPr>
            <w:tcW w:w="7625" w:type="dxa"/>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00123BEA">
        <w:trPr>
          <w:gridAfter w:val="1"/>
          <w:wAfter w:w="29" w:type="dxa"/>
        </w:trPr>
        <w:tc>
          <w:tcPr>
            <w:tcW w:w="2695" w:type="dxa"/>
          </w:tcPr>
          <w:p w14:paraId="34F0D8DE" w14:textId="77777777" w:rsidR="006E7788" w:rsidRDefault="006E7788" w:rsidP="006E7788">
            <w:pPr>
              <w:pStyle w:val="BodyText"/>
              <w:rPr>
                <w:rFonts w:ascii="Arial" w:hAnsi="Arial" w:cs="Arial"/>
                <w:b/>
                <w:bCs/>
              </w:rPr>
            </w:pPr>
            <w:r>
              <w:rPr>
                <w:rFonts w:ascii="Arial" w:hAnsi="Arial" w:cs="Arial"/>
                <w:b/>
                <w:bCs/>
              </w:rPr>
              <w:t>"Market Day"</w:t>
            </w:r>
          </w:p>
        </w:tc>
        <w:tc>
          <w:tcPr>
            <w:tcW w:w="7625" w:type="dxa"/>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Paragraph  3.3 of Schedule 3, Part I; </w:t>
            </w:r>
          </w:p>
        </w:tc>
      </w:tr>
      <w:tr w:rsidR="006E7788" w14:paraId="7AE95070" w14:textId="77777777" w:rsidTr="00123BEA">
        <w:trPr>
          <w:gridAfter w:val="1"/>
          <w:wAfter w:w="29" w:type="dxa"/>
        </w:trPr>
        <w:tc>
          <w:tcPr>
            <w:tcW w:w="2695"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00123BEA">
        <w:trPr>
          <w:gridAfter w:val="1"/>
          <w:wAfter w:w="29" w:type="dxa"/>
        </w:trPr>
        <w:tc>
          <w:tcPr>
            <w:tcW w:w="2695"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7625" w:type="dxa"/>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6E7788" w14:paraId="30A052DC" w14:textId="77777777" w:rsidTr="00123BEA">
        <w:trPr>
          <w:gridAfter w:val="1"/>
          <w:wAfter w:w="29" w:type="dxa"/>
        </w:trPr>
        <w:tc>
          <w:tcPr>
            <w:tcW w:w="2695" w:type="dxa"/>
          </w:tcPr>
          <w:p w14:paraId="2196E842" w14:textId="77777777" w:rsidR="006E7788" w:rsidRDefault="006E7788" w:rsidP="006E7788">
            <w:pPr>
              <w:pStyle w:val="BodyText"/>
              <w:rPr>
                <w:rFonts w:ascii="Arial" w:hAnsi="Arial" w:cs="Arial"/>
                <w:b/>
                <w:bCs/>
              </w:rPr>
            </w:pPr>
            <w:r>
              <w:rPr>
                <w:rFonts w:ascii="Arial" w:hAnsi="Arial" w:cs="Arial"/>
                <w:b/>
                <w:bCs/>
              </w:rPr>
              <w:t>“Materially Affected Party”</w:t>
            </w:r>
          </w:p>
        </w:tc>
        <w:tc>
          <w:tcPr>
            <w:tcW w:w="7625" w:type="dxa"/>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00123BEA">
        <w:trPr>
          <w:gridAfter w:val="1"/>
          <w:wAfter w:w="29" w:type="dxa"/>
        </w:trPr>
        <w:tc>
          <w:tcPr>
            <w:tcW w:w="2695"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7625" w:type="dxa"/>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00123BEA">
        <w:trPr>
          <w:gridAfter w:val="1"/>
          <w:wAfter w:w="29" w:type="dxa"/>
        </w:trPr>
        <w:tc>
          <w:tcPr>
            <w:tcW w:w="2695"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7625" w:type="dxa"/>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00123BEA">
        <w:trPr>
          <w:gridAfter w:val="1"/>
          <w:wAfter w:w="29" w:type="dxa"/>
        </w:trPr>
        <w:tc>
          <w:tcPr>
            <w:tcW w:w="2695"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7625" w:type="dxa"/>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00123BEA">
        <w:trPr>
          <w:gridAfter w:val="1"/>
          <w:wAfter w:w="29" w:type="dxa"/>
        </w:trPr>
        <w:tc>
          <w:tcPr>
            <w:tcW w:w="2695" w:type="dxa"/>
          </w:tcPr>
          <w:p w14:paraId="7F047E49" w14:textId="77777777" w:rsidR="006E7788" w:rsidRDefault="006E7788" w:rsidP="006E7788">
            <w:pPr>
              <w:pStyle w:val="BodyText"/>
              <w:rPr>
                <w:rFonts w:ascii="Arial" w:hAnsi="Arial" w:cs="Arial"/>
                <w:b/>
                <w:bCs/>
              </w:rPr>
            </w:pPr>
            <w:r>
              <w:rPr>
                <w:rFonts w:ascii="Arial" w:hAnsi="Arial" w:cs="Arial"/>
                <w:b/>
                <w:bCs/>
              </w:rPr>
              <w:t>"Maximum Generation BM Unit"</w:t>
            </w:r>
          </w:p>
        </w:tc>
        <w:tc>
          <w:tcPr>
            <w:tcW w:w="7625" w:type="dxa"/>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00123BEA">
        <w:trPr>
          <w:gridAfter w:val="1"/>
          <w:wAfter w:w="29" w:type="dxa"/>
        </w:trPr>
        <w:tc>
          <w:tcPr>
            <w:tcW w:w="2695" w:type="dxa"/>
          </w:tcPr>
          <w:p w14:paraId="5FF18061" w14:textId="77777777" w:rsidR="006E7788" w:rsidRDefault="006E7788" w:rsidP="006E7788">
            <w:pPr>
              <w:pStyle w:val="BodyText"/>
              <w:rPr>
                <w:rFonts w:ascii="Arial" w:hAnsi="Arial" w:cs="Arial"/>
                <w:b/>
                <w:bCs/>
              </w:rPr>
            </w:pPr>
            <w:r>
              <w:rPr>
                <w:rFonts w:ascii="Arial" w:hAnsi="Arial" w:cs="Arial"/>
                <w:b/>
                <w:bCs/>
              </w:rPr>
              <w:t>"Maximum Generation Energy Fee"</w:t>
            </w:r>
          </w:p>
          <w:p w14:paraId="4ED6EE9E" w14:textId="77777777" w:rsidR="006E7788" w:rsidRDefault="006E7788" w:rsidP="006E7788">
            <w:pPr>
              <w:pStyle w:val="BodyText"/>
              <w:rPr>
                <w:rFonts w:ascii="Arial" w:hAnsi="Arial" w:cs="Arial"/>
                <w:b/>
                <w:bCs/>
              </w:rPr>
            </w:pPr>
          </w:p>
        </w:tc>
        <w:tc>
          <w:tcPr>
            <w:tcW w:w="7625" w:type="dxa"/>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00123BEA">
        <w:trPr>
          <w:gridAfter w:val="1"/>
          <w:wAfter w:w="29" w:type="dxa"/>
        </w:trPr>
        <w:tc>
          <w:tcPr>
            <w:tcW w:w="2695"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00123BEA">
        <w:trPr>
          <w:gridAfter w:val="1"/>
          <w:wAfter w:w="29" w:type="dxa"/>
        </w:trPr>
        <w:tc>
          <w:tcPr>
            <w:tcW w:w="2695"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00123BEA">
        <w:trPr>
          <w:gridAfter w:val="1"/>
          <w:wAfter w:w="29" w:type="dxa"/>
        </w:trPr>
        <w:tc>
          <w:tcPr>
            <w:tcW w:w="2695" w:type="dxa"/>
          </w:tcPr>
          <w:p w14:paraId="5AF9D665" w14:textId="77777777" w:rsidR="006E7788" w:rsidRDefault="006E7788" w:rsidP="006E7788">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00123BEA">
        <w:trPr>
          <w:gridAfter w:val="1"/>
          <w:wAfter w:w="29" w:type="dxa"/>
        </w:trPr>
        <w:tc>
          <w:tcPr>
            <w:tcW w:w="2695" w:type="dxa"/>
          </w:tcPr>
          <w:p w14:paraId="0A0A00E2" w14:textId="77777777" w:rsidR="006E7788" w:rsidRDefault="006E7788" w:rsidP="006E7788">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00123BEA">
        <w:trPr>
          <w:gridAfter w:val="1"/>
          <w:wAfter w:w="29" w:type="dxa"/>
        </w:trPr>
        <w:tc>
          <w:tcPr>
            <w:tcW w:w="2695" w:type="dxa"/>
          </w:tcPr>
          <w:p w14:paraId="7A542D22" w14:textId="77777777" w:rsidR="006E7788" w:rsidRDefault="006E7788" w:rsidP="006E7788">
            <w:pPr>
              <w:pStyle w:val="BodyText"/>
              <w:rPr>
                <w:rFonts w:ascii="Arial" w:hAnsi="Arial" w:cs="Arial"/>
                <w:b/>
                <w:bCs/>
              </w:rPr>
            </w:pPr>
            <w:r>
              <w:rPr>
                <w:rFonts w:ascii="Arial" w:hAnsi="Arial" w:cs="Arial"/>
                <w:b/>
                <w:bCs/>
              </w:rPr>
              <w:t>“Maximum Import Capacity”</w:t>
            </w:r>
          </w:p>
        </w:tc>
        <w:tc>
          <w:tcPr>
            <w:tcW w:w="7625" w:type="dxa"/>
          </w:tcPr>
          <w:p w14:paraId="0A545CE1" w14:textId="1AD23206" w:rsidR="006E7788" w:rsidRDefault="006E7788" w:rsidP="006E75E8">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sidR="00473A97">
              <w:rPr>
                <w:rFonts w:ascii="Arial" w:hAnsi="Arial" w:cs="Arial"/>
              </w:rPr>
              <w:t xml:space="preserve"> in the context of the </w:t>
            </w:r>
            <w:r w:rsidR="00473A97" w:rsidRPr="006E75E8">
              <w:rPr>
                <w:rFonts w:ascii="Arial" w:hAnsi="Arial" w:cs="Arial"/>
                <w:b/>
                <w:bCs/>
              </w:rPr>
              <w:t>Charging Methodologies</w:t>
            </w:r>
            <w:r w:rsidR="00473A97">
              <w:rPr>
                <w:rFonts w:ascii="Arial" w:hAnsi="Arial" w:cs="Arial"/>
              </w:rPr>
              <w:t xml:space="preserve"> it shall mean as defined in the </w:t>
            </w:r>
            <w:r w:rsidR="00473A97" w:rsidRPr="00451A88">
              <w:rPr>
                <w:rFonts w:ascii="Arial" w:hAnsi="Arial" w:cs="Arial"/>
                <w:b/>
                <w:bCs/>
              </w:rPr>
              <w:t>Distribution Connection and</w:t>
            </w:r>
            <w:r w:rsidR="006E75E8" w:rsidRPr="00451A88">
              <w:rPr>
                <w:rFonts w:ascii="Arial" w:hAnsi="Arial" w:cs="Arial"/>
                <w:b/>
                <w:bCs/>
              </w:rPr>
              <w:t xml:space="preserve"> </w:t>
            </w:r>
            <w:r w:rsidR="00451A88">
              <w:rPr>
                <w:rFonts w:ascii="Arial" w:hAnsi="Arial" w:cs="Arial"/>
                <w:b/>
                <w:bCs/>
              </w:rPr>
              <w:t>U</w:t>
            </w:r>
            <w:r w:rsidR="00473A97" w:rsidRPr="00451A88">
              <w:rPr>
                <w:rFonts w:ascii="Arial" w:hAnsi="Arial" w:cs="Arial"/>
                <w:b/>
                <w:bCs/>
              </w:rPr>
              <w:t>se of S</w:t>
            </w:r>
            <w:r w:rsidR="006E75E8" w:rsidRPr="00451A88">
              <w:rPr>
                <w:rFonts w:ascii="Arial" w:hAnsi="Arial" w:cs="Arial"/>
                <w:b/>
                <w:bCs/>
              </w:rPr>
              <w:t>ystem Agreement</w:t>
            </w:r>
            <w:r w:rsidR="006E75E8">
              <w:rPr>
                <w:rFonts w:ascii="Arial" w:hAnsi="Arial" w:cs="Arial"/>
              </w:rPr>
              <w:t>;</w:t>
            </w:r>
            <w:r w:rsidR="00631AF2">
              <w:rPr>
                <w:rFonts w:ascii="Arial" w:hAnsi="Arial" w:cs="Arial"/>
              </w:rPr>
              <w:br/>
            </w:r>
          </w:p>
        </w:tc>
      </w:tr>
      <w:tr w:rsidR="006E7788" w14:paraId="2F9943FD" w14:textId="77777777" w:rsidTr="00123BEA">
        <w:trPr>
          <w:gridAfter w:val="1"/>
          <w:wAfter w:w="29" w:type="dxa"/>
        </w:trPr>
        <w:tc>
          <w:tcPr>
            <w:tcW w:w="2695"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7625" w:type="dxa"/>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00123BEA">
        <w:trPr>
          <w:gridAfter w:val="1"/>
          <w:wAfter w:w="29" w:type="dxa"/>
        </w:trPr>
        <w:tc>
          <w:tcPr>
            <w:tcW w:w="2695"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7625" w:type="dxa"/>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86" w:name="_BPDCD_103"/>
            <w:r>
              <w:rPr>
                <w:rFonts w:ascii="Arial" w:hAnsi="Arial" w:cs="Arial"/>
                <w:color w:val="0000FF"/>
                <w:u w:val="double"/>
              </w:rPr>
              <w:t>;</w:t>
            </w:r>
            <w:bookmarkEnd w:id="86"/>
          </w:p>
        </w:tc>
      </w:tr>
      <w:tr w:rsidR="006E7788" w14:paraId="0FDF7EDD" w14:textId="77777777" w:rsidTr="00123BEA">
        <w:trPr>
          <w:gridAfter w:val="1"/>
          <w:wAfter w:w="29" w:type="dxa"/>
        </w:trPr>
        <w:tc>
          <w:tcPr>
            <w:tcW w:w="2695"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7625" w:type="dxa"/>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00123BEA">
        <w:trPr>
          <w:gridAfter w:val="1"/>
          <w:wAfter w:w="29" w:type="dxa"/>
        </w:trPr>
        <w:tc>
          <w:tcPr>
            <w:tcW w:w="2695" w:type="dxa"/>
          </w:tcPr>
          <w:p w14:paraId="0C129478" w14:textId="77777777" w:rsidR="006E7788" w:rsidRDefault="006E7788" w:rsidP="006E7788">
            <w:pPr>
              <w:pStyle w:val="BodyText"/>
              <w:rPr>
                <w:rFonts w:ascii="Arial" w:hAnsi="Arial" w:cs="Arial"/>
                <w:b/>
                <w:bCs/>
              </w:rPr>
            </w:pPr>
            <w:r>
              <w:rPr>
                <w:rFonts w:ascii="Arial" w:hAnsi="Arial" w:cs="Arial"/>
                <w:b/>
                <w:bCs/>
              </w:rPr>
              <w:t>"Meter Operator Agent"</w:t>
            </w:r>
          </w:p>
        </w:tc>
        <w:tc>
          <w:tcPr>
            <w:tcW w:w="7625" w:type="dxa"/>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00123BEA">
        <w:trPr>
          <w:gridAfter w:val="1"/>
          <w:wAfter w:w="29" w:type="dxa"/>
        </w:trPr>
        <w:tc>
          <w:tcPr>
            <w:tcW w:w="2695" w:type="dxa"/>
          </w:tcPr>
          <w:p w14:paraId="41B5C17D" w14:textId="77777777" w:rsidR="006E7788" w:rsidRDefault="006E7788" w:rsidP="006E7788">
            <w:pPr>
              <w:pStyle w:val="BodyText"/>
              <w:rPr>
                <w:rFonts w:ascii="Arial" w:hAnsi="Arial" w:cs="Arial"/>
                <w:b/>
                <w:bCs/>
              </w:rPr>
            </w:pPr>
            <w:r>
              <w:rPr>
                <w:rFonts w:ascii="Arial" w:hAnsi="Arial" w:cs="Arial"/>
                <w:b/>
                <w:bCs/>
              </w:rPr>
              <w:t>"Metering System"</w:t>
            </w:r>
          </w:p>
        </w:tc>
        <w:tc>
          <w:tcPr>
            <w:tcW w:w="7625" w:type="dxa"/>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00123BEA">
        <w:trPr>
          <w:gridAfter w:val="1"/>
          <w:wAfter w:w="29" w:type="dxa"/>
        </w:trPr>
        <w:tc>
          <w:tcPr>
            <w:tcW w:w="2695" w:type="dxa"/>
          </w:tcPr>
          <w:p w14:paraId="3AF80740" w14:textId="48737B71" w:rsidR="001900B8" w:rsidRPr="00380A4F" w:rsidRDefault="006E7788" w:rsidP="006E7788">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1900B8" w:rsidRPr="00380A4F" w:rsidRDefault="001900B8" w:rsidP="006E7788">
            <w:pPr>
              <w:pStyle w:val="BodyText"/>
              <w:rPr>
                <w:rFonts w:ascii="Arial" w:hAnsi="Arial" w:cs="Arial"/>
                <w:b/>
                <w:bCs/>
                <w:szCs w:val="22"/>
              </w:rPr>
            </w:pPr>
          </w:p>
        </w:tc>
        <w:tc>
          <w:tcPr>
            <w:tcW w:w="7625" w:type="dxa"/>
          </w:tcPr>
          <w:p w14:paraId="4A1FD487" w14:textId="2A7E069C" w:rsidR="00B00411" w:rsidRDefault="006E7788" w:rsidP="006772B6">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772B6" w14:paraId="7238AAA9" w14:textId="77777777" w:rsidTr="00123BEA">
        <w:trPr>
          <w:gridAfter w:val="1"/>
          <w:wAfter w:w="29" w:type="dxa"/>
        </w:trPr>
        <w:tc>
          <w:tcPr>
            <w:tcW w:w="2695" w:type="dxa"/>
          </w:tcPr>
          <w:p w14:paraId="36B002FF" w14:textId="012A61C8" w:rsidR="006772B6" w:rsidRDefault="006772B6" w:rsidP="006E7788">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6772B6" w:rsidRPr="002B261B" w:rsidRDefault="006772B6" w:rsidP="006772B6">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6772B6" w:rsidRDefault="006772B6" w:rsidP="006E7788">
            <w:pPr>
              <w:jc w:val="both"/>
              <w:rPr>
                <w:rFonts w:ascii="Arial" w:hAnsi="Arial" w:cs="Arial"/>
              </w:rPr>
            </w:pPr>
          </w:p>
        </w:tc>
      </w:tr>
      <w:tr w:rsidR="000933A6" w14:paraId="1062EA58" w14:textId="77777777" w:rsidTr="00123BEA">
        <w:trPr>
          <w:gridAfter w:val="1"/>
          <w:wAfter w:w="29" w:type="dxa"/>
          <w:trHeight w:val="300"/>
          <w:ins w:id="87" w:author="Chris Warburton (NESO)" w:date="2025-06-03T12:20:00Z"/>
        </w:trPr>
        <w:tc>
          <w:tcPr>
            <w:tcW w:w="2695" w:type="dxa"/>
          </w:tcPr>
          <w:p w14:paraId="046CDF01" w14:textId="020308AD" w:rsidR="000933A6" w:rsidRPr="5659255A" w:rsidRDefault="000933A6" w:rsidP="000933A6">
            <w:pPr>
              <w:rPr>
                <w:ins w:id="88" w:author="Chris Warburton (NESO)" w:date="2025-06-03T12:20:00Z" w16du:dateUtc="2025-06-03T11:20:00Z"/>
                <w:rFonts w:ascii="Arial" w:hAnsi="Arial" w:cs="Arial"/>
                <w:b/>
                <w:bCs/>
              </w:rPr>
            </w:pPr>
            <w:ins w:id="89" w:author="Chris Warburton (NESO)" w:date="2025-06-03T12:20:00Z" w16du:dateUtc="2025-06-03T11:20:00Z">
              <w:r w:rsidRPr="001C4097">
                <w:rPr>
                  <w:rFonts w:ascii="Arial" w:hAnsi="Arial" w:cs="Arial"/>
                  <w:b/>
                  <w:bCs/>
                  <w:szCs w:val="22"/>
                </w:rPr>
                <w:t>“Milestone 1”</w:t>
              </w:r>
            </w:ins>
          </w:p>
        </w:tc>
        <w:tc>
          <w:tcPr>
            <w:tcW w:w="7625" w:type="dxa"/>
          </w:tcPr>
          <w:p w14:paraId="49708553" w14:textId="77777777" w:rsidR="000933A6" w:rsidRDefault="000933A6" w:rsidP="000933A6">
            <w:pPr>
              <w:jc w:val="both"/>
              <w:rPr>
                <w:ins w:id="90" w:author="Chris Warburton (NESO)" w:date="2025-06-03T12:20:00Z" w16du:dateUtc="2025-06-03T11:20:00Z"/>
                <w:rFonts w:ascii="Arial" w:hAnsi="Arial" w:cs="Arial"/>
                <w:szCs w:val="22"/>
              </w:rPr>
            </w:pPr>
            <w:ins w:id="91" w:author="Chris Warburton (NESO)" w:date="2025-06-03T12:20:00Z" w16du:dateUtc="2025-06-03T11:20:00Z">
              <w:r w:rsidRPr="001C4097">
                <w:rPr>
                  <w:rFonts w:ascii="Arial" w:hAnsi="Arial" w:cs="Arial"/>
                  <w:szCs w:val="22"/>
                </w:rPr>
                <w:t xml:space="preserve">the </w:t>
              </w:r>
              <w:r w:rsidRPr="001C4097">
                <w:rPr>
                  <w:rFonts w:ascii="Arial" w:hAnsi="Arial" w:cs="Arial"/>
                  <w:b/>
                  <w:bCs/>
                  <w:szCs w:val="22"/>
                </w:rPr>
                <w:t>User Progression Milestone</w:t>
              </w:r>
              <w:r w:rsidRPr="001C4097">
                <w:rPr>
                  <w:rFonts w:ascii="Arial" w:hAnsi="Arial" w:cs="Arial"/>
                  <w:szCs w:val="22"/>
                </w:rPr>
                <w:t xml:space="preserve"> “Milestone 1 Initiated Statutory Consents and Planning Permission”, set out in the table in Paragraph 16.3 of Section 16 or, where the </w:t>
              </w:r>
              <w:r w:rsidRPr="001C4097">
                <w:rPr>
                  <w:rFonts w:ascii="Arial" w:hAnsi="Arial" w:cs="Arial"/>
                  <w:b/>
                  <w:bCs/>
                  <w:szCs w:val="22"/>
                </w:rPr>
                <w:t>Distribution Queue Management Process</w:t>
              </w:r>
              <w:r w:rsidRPr="001C4097">
                <w:rPr>
                  <w:rFonts w:ascii="Arial" w:hAnsi="Arial" w:cs="Arial"/>
                  <w:szCs w:val="22"/>
                </w:rPr>
                <w:t xml:space="preserve"> applies, the equivalent milestone (relating to the initiation of statutory consents and planning permission) under the relevant </w:t>
              </w:r>
              <w:r w:rsidRPr="001C4097">
                <w:rPr>
                  <w:rFonts w:ascii="Arial" w:hAnsi="Arial" w:cs="Arial"/>
                  <w:b/>
                  <w:bCs/>
                  <w:szCs w:val="22"/>
                </w:rPr>
                <w:t>Distribution Connection Agreement</w:t>
              </w:r>
              <w:r w:rsidRPr="001C4097">
                <w:rPr>
                  <w:rFonts w:ascii="Arial" w:hAnsi="Arial" w:cs="Arial"/>
                  <w:szCs w:val="22"/>
                </w:rPr>
                <w:t>;</w:t>
              </w:r>
            </w:ins>
          </w:p>
          <w:p w14:paraId="5FB3D0EC" w14:textId="77777777" w:rsidR="000933A6" w:rsidRDefault="000933A6" w:rsidP="000933A6">
            <w:pPr>
              <w:jc w:val="both"/>
              <w:rPr>
                <w:ins w:id="92" w:author="Chris Warburton (NESO)" w:date="2025-06-03T12:20:00Z" w16du:dateUtc="2025-06-03T11:20:00Z"/>
                <w:rFonts w:ascii="Arial" w:hAnsi="Arial" w:cs="Arial"/>
              </w:rPr>
            </w:pPr>
          </w:p>
        </w:tc>
      </w:tr>
      <w:tr w:rsidR="5659255A" w14:paraId="2E45AFEF" w14:textId="77777777" w:rsidTr="00123BEA">
        <w:trPr>
          <w:gridAfter w:val="1"/>
          <w:wAfter w:w="29" w:type="dxa"/>
          <w:trHeight w:val="300"/>
        </w:trPr>
        <w:tc>
          <w:tcPr>
            <w:tcW w:w="2695" w:type="dxa"/>
          </w:tcPr>
          <w:p w14:paraId="3F0517C4" w14:textId="71CC1B59" w:rsidR="6CEC3DB8" w:rsidRDefault="6CEC3DB8" w:rsidP="5659255A">
            <w:pPr>
              <w:rPr>
                <w:rFonts w:ascii="Arial" w:hAnsi="Arial" w:cs="Arial"/>
                <w:b/>
                <w:bCs/>
              </w:rPr>
            </w:pPr>
            <w:r w:rsidRPr="5659255A">
              <w:rPr>
                <w:rFonts w:ascii="Arial" w:hAnsi="Arial" w:cs="Arial"/>
                <w:b/>
                <w:bCs/>
              </w:rPr>
              <w:t>“Minister of the Crown”</w:t>
            </w:r>
          </w:p>
        </w:tc>
        <w:tc>
          <w:tcPr>
            <w:tcW w:w="7625" w:type="dxa"/>
          </w:tcPr>
          <w:p w14:paraId="2C1EBF9A" w14:textId="0F4AA137" w:rsidR="6CEC3DB8" w:rsidRDefault="002C7FB4" w:rsidP="5659255A">
            <w:pPr>
              <w:jc w:val="both"/>
              <w:rPr>
                <w:rFonts w:ascii="Arial" w:hAnsi="Arial" w:cs="Arial"/>
                <w:b/>
                <w:bCs/>
              </w:rPr>
            </w:pPr>
            <w:r>
              <w:rPr>
                <w:rFonts w:ascii="Arial" w:hAnsi="Arial" w:cs="Arial"/>
              </w:rPr>
              <w:t>a</w:t>
            </w:r>
            <w:r w:rsidR="6CEC3DB8" w:rsidRPr="5659255A">
              <w:rPr>
                <w:rFonts w:ascii="Arial" w:hAnsi="Arial" w:cs="Arial"/>
              </w:rPr>
              <w:t xml:space="preserve">s defined in the </w:t>
            </w:r>
            <w:r w:rsidR="6CEC3DB8" w:rsidRPr="5659255A">
              <w:rPr>
                <w:rFonts w:ascii="Arial" w:hAnsi="Arial" w:cs="Arial"/>
                <w:b/>
                <w:bCs/>
              </w:rPr>
              <w:t>ESO Licence;</w:t>
            </w:r>
          </w:p>
          <w:p w14:paraId="0D5B85B5" w14:textId="44B64BB4" w:rsidR="002C7FB4" w:rsidRDefault="002C7FB4" w:rsidP="5659255A">
            <w:pPr>
              <w:jc w:val="both"/>
              <w:rPr>
                <w:rFonts w:ascii="Arial" w:hAnsi="Arial" w:cs="Arial"/>
              </w:rPr>
            </w:pPr>
          </w:p>
        </w:tc>
      </w:tr>
      <w:tr w:rsidR="006E7788" w14:paraId="4A9F90F3" w14:textId="77777777" w:rsidTr="00123BEA">
        <w:trPr>
          <w:gridAfter w:val="1"/>
          <w:wAfter w:w="29" w:type="dxa"/>
        </w:trPr>
        <w:tc>
          <w:tcPr>
            <w:tcW w:w="2695"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7625" w:type="dxa"/>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00123BEA">
        <w:trPr>
          <w:gridAfter w:val="1"/>
          <w:wAfter w:w="29" w:type="dxa"/>
        </w:trPr>
        <w:tc>
          <w:tcPr>
            <w:tcW w:w="2695"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00123BEA">
        <w:trPr>
          <w:gridAfter w:val="1"/>
          <w:wAfter w:w="29" w:type="dxa"/>
        </w:trPr>
        <w:tc>
          <w:tcPr>
            <w:tcW w:w="2695" w:type="dxa"/>
          </w:tcPr>
          <w:p w14:paraId="33EA6A62" w14:textId="77777777" w:rsidR="006E7788" w:rsidRDefault="006E7788" w:rsidP="006E7788">
            <w:pPr>
              <w:rPr>
                <w:rFonts w:ascii="Arial" w:hAnsi="Arial" w:cs="Arial"/>
                <w:b/>
              </w:rPr>
            </w:pPr>
            <w:r>
              <w:rPr>
                <w:rFonts w:ascii="Arial" w:hAnsi="Arial" w:cs="Arial"/>
                <w:b/>
              </w:rPr>
              <w:t>“MITS Substation”</w:t>
            </w:r>
          </w:p>
          <w:p w14:paraId="72764EB9" w14:textId="77777777" w:rsidR="009D117E" w:rsidRDefault="009D117E" w:rsidP="006E7788">
            <w:pPr>
              <w:rPr>
                <w:rFonts w:ascii="Arial" w:hAnsi="Arial" w:cs="Arial"/>
                <w:b/>
              </w:rPr>
            </w:pPr>
          </w:p>
          <w:p w14:paraId="69AC655C" w14:textId="77777777" w:rsidR="009D117E" w:rsidRDefault="009D117E" w:rsidP="006E7788">
            <w:pPr>
              <w:rPr>
                <w:rFonts w:ascii="Arial" w:hAnsi="Arial" w:cs="Arial"/>
                <w:b/>
              </w:rPr>
            </w:pPr>
          </w:p>
          <w:p w14:paraId="048BA15E" w14:textId="77777777" w:rsidR="009D117E" w:rsidRDefault="009D117E" w:rsidP="006E7788">
            <w:pPr>
              <w:rPr>
                <w:rFonts w:ascii="Arial" w:hAnsi="Arial" w:cs="Arial"/>
                <w:b/>
              </w:rPr>
            </w:pPr>
          </w:p>
          <w:p w14:paraId="73C42C0A" w14:textId="34EB6881" w:rsidR="009D117E" w:rsidRDefault="009D117E" w:rsidP="006E7788">
            <w:pPr>
              <w:rPr>
                <w:rFonts w:ascii="Arial" w:hAnsi="Arial" w:cs="Arial"/>
                <w:b/>
              </w:rPr>
            </w:pPr>
          </w:p>
        </w:tc>
        <w:tc>
          <w:tcPr>
            <w:tcW w:w="7625" w:type="dxa"/>
          </w:tcPr>
          <w:p w14:paraId="47DA8307" w14:textId="70EBFD00" w:rsidR="00E729DE" w:rsidRDefault="006E7788" w:rsidP="006772B6">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6772B6" w14:paraId="147F6A0D" w14:textId="77777777" w:rsidTr="00123BEA">
        <w:trPr>
          <w:gridAfter w:val="1"/>
          <w:wAfter w:w="29" w:type="dxa"/>
        </w:trPr>
        <w:tc>
          <w:tcPr>
            <w:tcW w:w="2695" w:type="dxa"/>
          </w:tcPr>
          <w:p w14:paraId="48BAE819" w14:textId="1A121D3C" w:rsidR="006772B6" w:rsidRDefault="006772B6" w:rsidP="006E7788">
            <w:pPr>
              <w:pStyle w:val="BodyText"/>
              <w:rPr>
                <w:rFonts w:ascii="Arial" w:hAnsi="Arial" w:cs="Arial"/>
                <w:b/>
                <w:bCs/>
              </w:rPr>
            </w:pPr>
            <w:r>
              <w:rPr>
                <w:rFonts w:ascii="Arial" w:hAnsi="Arial" w:cs="Arial"/>
                <w:b/>
              </w:rPr>
              <w:t>“Mixed Demand Site”</w:t>
            </w:r>
          </w:p>
        </w:tc>
        <w:tc>
          <w:tcPr>
            <w:tcW w:w="7625" w:type="dxa"/>
          </w:tcPr>
          <w:p w14:paraId="4566D17C" w14:textId="2D0BCBB8" w:rsidR="006772B6" w:rsidRDefault="006772B6" w:rsidP="006E7788">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r w:rsidR="003448BD">
              <w:rPr>
                <w:rFonts w:ascii="Arial" w:hAnsi="Arial" w:cs="Arial"/>
                <w:b/>
                <w:bCs/>
                <w:szCs w:val="22"/>
              </w:rPr>
              <w:t>.</w:t>
            </w:r>
          </w:p>
        </w:tc>
      </w:tr>
      <w:tr w:rsidR="006E7788" w14:paraId="26E3961D" w14:textId="77777777" w:rsidTr="00123BEA">
        <w:trPr>
          <w:gridAfter w:val="1"/>
          <w:wAfter w:w="29" w:type="dxa"/>
        </w:trPr>
        <w:tc>
          <w:tcPr>
            <w:tcW w:w="2695" w:type="dxa"/>
          </w:tcPr>
          <w:p w14:paraId="7AE15B45" w14:textId="77777777" w:rsidR="006E7788" w:rsidRDefault="006E7788" w:rsidP="006E7788">
            <w:pPr>
              <w:pStyle w:val="BodyText"/>
              <w:rPr>
                <w:rFonts w:ascii="Arial" w:hAnsi="Arial" w:cs="Arial"/>
                <w:b/>
                <w:bCs/>
              </w:rPr>
            </w:pPr>
            <w:r>
              <w:rPr>
                <w:rFonts w:ascii="Arial" w:hAnsi="Arial" w:cs="Arial"/>
                <w:b/>
                <w:bCs/>
              </w:rPr>
              <w:t>"Mode A Frequency Response"</w:t>
            </w:r>
          </w:p>
        </w:tc>
        <w:tc>
          <w:tcPr>
            <w:tcW w:w="7625" w:type="dxa"/>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00123BEA">
        <w:trPr>
          <w:gridAfter w:val="1"/>
          <w:wAfter w:w="29" w:type="dxa"/>
        </w:trPr>
        <w:tc>
          <w:tcPr>
            <w:tcW w:w="2695"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7625" w:type="dxa"/>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00123BEA">
        <w:trPr>
          <w:gridAfter w:val="1"/>
          <w:wAfter w:w="29" w:type="dxa"/>
        </w:trPr>
        <w:tc>
          <w:tcPr>
            <w:tcW w:w="2695" w:type="dxa"/>
          </w:tcPr>
          <w:p w14:paraId="62DBE70B" w14:textId="77777777" w:rsidR="006E7788" w:rsidRDefault="006E7788" w:rsidP="006E7788">
            <w:pPr>
              <w:pStyle w:val="BodyText"/>
              <w:rPr>
                <w:rFonts w:ascii="Arial" w:hAnsi="Arial" w:cs="Arial"/>
                <w:b/>
                <w:bCs/>
              </w:rPr>
            </w:pPr>
            <w:r>
              <w:rPr>
                <w:rFonts w:ascii="Arial" w:hAnsi="Arial" w:cs="Arial"/>
                <w:b/>
                <w:bCs/>
              </w:rPr>
              <w:t>"Modification Affected User"</w:t>
            </w:r>
          </w:p>
        </w:tc>
        <w:tc>
          <w:tcPr>
            <w:tcW w:w="7625" w:type="dxa"/>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00123BEA">
        <w:trPr>
          <w:gridAfter w:val="1"/>
          <w:wAfter w:w="29" w:type="dxa"/>
          <w:trHeight w:val="754"/>
        </w:trPr>
        <w:tc>
          <w:tcPr>
            <w:tcW w:w="2695" w:type="dxa"/>
          </w:tcPr>
          <w:p w14:paraId="1E68473F" w14:textId="77777777" w:rsidR="006E7788" w:rsidRDefault="006E7788" w:rsidP="006E7788">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00123BEA">
        <w:trPr>
          <w:gridAfter w:val="1"/>
          <w:wAfter w:w="29" w:type="dxa"/>
          <w:trHeight w:val="754"/>
        </w:trPr>
        <w:tc>
          <w:tcPr>
            <w:tcW w:w="2695"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7625" w:type="dxa"/>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00123BEA">
        <w:trPr>
          <w:gridAfter w:val="1"/>
          <w:wAfter w:w="29" w:type="dxa"/>
        </w:trPr>
        <w:tc>
          <w:tcPr>
            <w:tcW w:w="2695" w:type="dxa"/>
          </w:tcPr>
          <w:p w14:paraId="44A2143B" w14:textId="77777777" w:rsidR="006E7788" w:rsidRDefault="006E7788" w:rsidP="006E7788">
            <w:pPr>
              <w:pStyle w:val="BodyText"/>
              <w:rPr>
                <w:rFonts w:ascii="Arial" w:hAnsi="Arial" w:cs="Arial"/>
                <w:b/>
                <w:bCs/>
              </w:rPr>
            </w:pPr>
            <w:r>
              <w:rPr>
                <w:rFonts w:ascii="Arial" w:hAnsi="Arial" w:cs="Arial"/>
                <w:b/>
                <w:bCs/>
              </w:rPr>
              <w:t>"Modification Offer"</w:t>
            </w:r>
          </w:p>
        </w:tc>
        <w:tc>
          <w:tcPr>
            <w:tcW w:w="7625" w:type="dxa"/>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00123BEA">
        <w:trPr>
          <w:gridAfter w:val="1"/>
          <w:wAfter w:w="29" w:type="dxa"/>
        </w:trPr>
        <w:tc>
          <w:tcPr>
            <w:tcW w:w="2695" w:type="dxa"/>
          </w:tcPr>
          <w:p w14:paraId="044FB9E0" w14:textId="77777777" w:rsidR="006E7788" w:rsidRDefault="006E7788" w:rsidP="006E7788">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00123BEA">
        <w:trPr>
          <w:gridAfter w:val="1"/>
          <w:wAfter w:w="29" w:type="dxa"/>
        </w:trPr>
        <w:tc>
          <w:tcPr>
            <w:tcW w:w="2695" w:type="dxa"/>
          </w:tcPr>
          <w:p w14:paraId="1B09DD24" w14:textId="77777777" w:rsidR="006E7788" w:rsidRDefault="006E7788" w:rsidP="006E7788">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6E7788" w:rsidRDefault="006E7788" w:rsidP="006E7788">
            <w:pPr>
              <w:pStyle w:val="BodyText"/>
              <w:rPr>
                <w:rFonts w:ascii="Arial" w:hAnsi="Arial" w:cs="Arial"/>
                <w:b/>
                <w:bCs/>
              </w:rPr>
            </w:pPr>
          </w:p>
        </w:tc>
        <w:tc>
          <w:tcPr>
            <w:tcW w:w="7625" w:type="dxa"/>
          </w:tcPr>
          <w:p w14:paraId="08F985FF" w14:textId="6EBB049F" w:rsidR="006E7788" w:rsidRDefault="4B9E9046" w:rsidP="006E7788">
            <w:pPr>
              <w:pStyle w:val="BodyText"/>
              <w:jc w:val="both"/>
              <w:rPr>
                <w:rFonts w:ascii="Arial" w:hAnsi="Arial" w:cs="Arial"/>
              </w:rPr>
            </w:pPr>
            <w:r w:rsidRPr="5659255A">
              <w:rPr>
                <w:rFonts w:ascii="Arial" w:hAnsi="Arial" w:cs="Arial"/>
              </w:rPr>
              <w:t xml:space="preserve">is the National Electricity Transmission System Security and Quality of Supply Standards </w:t>
            </w:r>
            <w:r w:rsidR="30D4DB36" w:rsidRPr="5659255A">
              <w:rPr>
                <w:rFonts w:ascii="Arial" w:hAnsi="Arial" w:cs="Arial"/>
              </w:rPr>
              <w:t xml:space="preserve"> as referred to in condition E7 of the </w:t>
            </w:r>
            <w:r w:rsidR="30D4DB36" w:rsidRPr="5659255A">
              <w:rPr>
                <w:rFonts w:ascii="Arial" w:hAnsi="Arial" w:cs="Arial"/>
                <w:b/>
                <w:bCs/>
              </w:rPr>
              <w:t>ESO Licence</w:t>
            </w:r>
            <w:r w:rsidRPr="5659255A">
              <w:rPr>
                <w:rFonts w:ascii="Arial" w:hAnsi="Arial" w:cs="Arial"/>
              </w:rPr>
              <w:t xml:space="preserve"> ;</w:t>
            </w:r>
          </w:p>
        </w:tc>
      </w:tr>
      <w:tr w:rsidR="5659255A" w14:paraId="6733222A" w14:textId="77777777" w:rsidTr="00123BEA">
        <w:trPr>
          <w:gridAfter w:val="1"/>
          <w:wAfter w:w="29" w:type="dxa"/>
          <w:trHeight w:val="300"/>
        </w:trPr>
        <w:tc>
          <w:tcPr>
            <w:tcW w:w="2695" w:type="dxa"/>
          </w:tcPr>
          <w:p w14:paraId="66359F67" w14:textId="12CE6C9B" w:rsidR="420FDA1A" w:rsidRDefault="420FDA1A" w:rsidP="00123BEA">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420FDA1A" w:rsidRDefault="420FDA1A" w:rsidP="00123BEA">
            <w:pPr>
              <w:pStyle w:val="BodyText"/>
              <w:jc w:val="both"/>
              <w:rPr>
                <w:rFonts w:ascii="Arial" w:hAnsi="Arial" w:cs="Arial"/>
              </w:rPr>
            </w:pPr>
            <w:r w:rsidRPr="5659255A">
              <w:rPr>
                <w:rFonts w:ascii="Arial" w:hAnsi="Arial" w:cs="Arial"/>
              </w:rPr>
              <w:t xml:space="preserve">The </w:t>
            </w:r>
            <w:r w:rsidR="00AB2B9F">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1C65C705" w:rsidRPr="00123BEA">
              <w:rPr>
                <w:rFonts w:ascii="Arial" w:hAnsi="Arial" w:cs="Arial"/>
              </w:rPr>
              <w:t>.</w:t>
            </w:r>
          </w:p>
        </w:tc>
      </w:tr>
      <w:tr w:rsidR="006E7788" w14:paraId="3C339A86" w14:textId="77777777" w:rsidTr="00123BEA">
        <w:trPr>
          <w:gridAfter w:val="1"/>
          <w:wAfter w:w="29" w:type="dxa"/>
        </w:trPr>
        <w:tc>
          <w:tcPr>
            <w:tcW w:w="2695" w:type="dxa"/>
          </w:tcPr>
          <w:p w14:paraId="0797CE08" w14:textId="77777777" w:rsidR="006E7788" w:rsidRDefault="006E7788" w:rsidP="006E7788">
            <w:pPr>
              <w:pStyle w:val="BodyText"/>
              <w:rPr>
                <w:rFonts w:ascii="Arial" w:hAnsi="Arial" w:cs="Arial"/>
                <w:b/>
                <w:bCs/>
              </w:rPr>
            </w:pPr>
            <w:r>
              <w:rPr>
                <w:rFonts w:ascii="Arial" w:hAnsi="Arial" w:cs="Arial"/>
                <w:b/>
                <w:bCs/>
              </w:rPr>
              <w:t>"Natural Demand"</w:t>
            </w:r>
          </w:p>
        </w:tc>
        <w:tc>
          <w:tcPr>
            <w:tcW w:w="7625" w:type="dxa"/>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00123BEA">
        <w:trPr>
          <w:gridAfter w:val="1"/>
          <w:wAfter w:w="29" w:type="dxa"/>
        </w:trPr>
        <w:tc>
          <w:tcPr>
            <w:tcW w:w="2695" w:type="dxa"/>
          </w:tcPr>
          <w:p w14:paraId="22BBC9F8" w14:textId="77777777" w:rsidR="006E7788" w:rsidRDefault="006E7788" w:rsidP="006E7788">
            <w:pPr>
              <w:pStyle w:val="BodyText"/>
              <w:rPr>
                <w:rFonts w:ascii="Arial" w:hAnsi="Arial" w:cs="Arial"/>
                <w:b/>
                <w:bCs/>
              </w:rPr>
            </w:pPr>
            <w:r>
              <w:rPr>
                <w:rFonts w:ascii="Arial" w:hAnsi="Arial" w:cs="Arial"/>
                <w:b/>
                <w:bCs/>
              </w:rPr>
              <w:t>"Net Asset Value"</w:t>
            </w:r>
          </w:p>
        </w:tc>
        <w:tc>
          <w:tcPr>
            <w:tcW w:w="7625" w:type="dxa"/>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00123BEA">
        <w:trPr>
          <w:gridAfter w:val="1"/>
          <w:wAfter w:w="29" w:type="dxa"/>
        </w:trPr>
        <w:tc>
          <w:tcPr>
            <w:tcW w:w="2695"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7625" w:type="dxa"/>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00123BEA">
        <w:trPr>
          <w:gridAfter w:val="1"/>
          <w:wAfter w:w="29" w:type="dxa"/>
        </w:trPr>
        <w:tc>
          <w:tcPr>
            <w:tcW w:w="2695" w:type="dxa"/>
          </w:tcPr>
          <w:p w14:paraId="204B16BF" w14:textId="77777777" w:rsidR="006E7788" w:rsidRDefault="006E7788" w:rsidP="006E7788">
            <w:pPr>
              <w:pStyle w:val="BodyText"/>
              <w:rPr>
                <w:rFonts w:ascii="Arial" w:hAnsi="Arial" w:cs="Arial"/>
                <w:b/>
                <w:bCs/>
              </w:rPr>
            </w:pPr>
            <w:r>
              <w:rPr>
                <w:rFonts w:ascii="Arial" w:hAnsi="Arial" w:cs="Arial"/>
                <w:b/>
                <w:bCs/>
              </w:rPr>
              <w:t>"New CUSC Party"</w:t>
            </w:r>
          </w:p>
        </w:tc>
        <w:tc>
          <w:tcPr>
            <w:tcW w:w="7625" w:type="dxa"/>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00123BEA">
        <w:trPr>
          <w:gridAfter w:val="1"/>
          <w:wAfter w:w="29" w:type="dxa"/>
        </w:trPr>
        <w:tc>
          <w:tcPr>
            <w:tcW w:w="2695" w:type="dxa"/>
          </w:tcPr>
          <w:p w14:paraId="2E3182AC" w14:textId="77777777" w:rsidR="006E7788" w:rsidRDefault="006E7788" w:rsidP="006E7788">
            <w:pPr>
              <w:spacing w:after="240"/>
              <w:rPr>
                <w:rFonts w:ascii="Arial" w:hAnsi="Arial" w:cs="Arial"/>
                <w:b/>
                <w:bCs/>
              </w:rPr>
            </w:pPr>
            <w:r>
              <w:rPr>
                <w:rFonts w:ascii="Arial" w:hAnsi="Arial" w:cs="Arial"/>
                <w:b/>
                <w:bCs/>
              </w:rPr>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7625" w:type="dxa"/>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00123BEA">
        <w:trPr>
          <w:gridAfter w:val="1"/>
          <w:wAfter w:w="29" w:type="dxa"/>
        </w:trPr>
        <w:tc>
          <w:tcPr>
            <w:tcW w:w="2695"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7625" w:type="dxa"/>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93" w:name="_BPDCI_105"/>
            <w:r w:rsidRPr="00416BDE">
              <w:rPr>
                <w:rFonts w:ascii="Arial" w:hAnsi="Arial" w:cs="Arial"/>
              </w:rPr>
              <w:t xml:space="preserve">Section 3, </w:t>
            </w:r>
            <w:bookmarkEnd w:id="93"/>
            <w:r w:rsidRPr="00416BDE">
              <w:rPr>
                <w:rFonts w:ascii="Arial" w:hAnsi="Arial" w:cs="Arial"/>
              </w:rPr>
              <w:t>Appendix 2</w:t>
            </w:r>
            <w:bookmarkStart w:id="94" w:name="_BPDCD_106"/>
            <w:r w:rsidRPr="00416BDE">
              <w:rPr>
                <w:rFonts w:ascii="Arial" w:hAnsi="Arial" w:cs="Arial"/>
              </w:rPr>
              <w:t>;</w:t>
            </w:r>
            <w:bookmarkEnd w:id="94"/>
          </w:p>
        </w:tc>
      </w:tr>
      <w:tr w:rsidR="006E7788" w14:paraId="6E18E54D" w14:textId="77777777" w:rsidTr="00123BEA">
        <w:trPr>
          <w:gridAfter w:val="1"/>
          <w:wAfter w:w="29" w:type="dxa"/>
        </w:trPr>
        <w:tc>
          <w:tcPr>
            <w:tcW w:w="2695" w:type="dxa"/>
          </w:tcPr>
          <w:p w14:paraId="570DF98C" w14:textId="77777777" w:rsidR="006E7788" w:rsidRDefault="006E7788" w:rsidP="006E7788">
            <w:pPr>
              <w:pStyle w:val="BodyText"/>
              <w:rPr>
                <w:rFonts w:ascii="Arial" w:hAnsi="Arial" w:cs="Arial"/>
                <w:b/>
                <w:bCs/>
              </w:rPr>
            </w:pPr>
            <w:r>
              <w:rPr>
                <w:rFonts w:ascii="Arial" w:hAnsi="Arial" w:cs="Arial"/>
                <w:b/>
                <w:bCs/>
              </w:rPr>
              <w:t>"NHH Charges"</w:t>
            </w:r>
          </w:p>
        </w:tc>
        <w:tc>
          <w:tcPr>
            <w:tcW w:w="7625" w:type="dxa"/>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95" w:name="_BPDCD_107"/>
            <w:r w:rsidRPr="00416BDE">
              <w:rPr>
                <w:rFonts w:ascii="Arial" w:hAnsi="Arial" w:cs="Arial"/>
              </w:rPr>
              <w:t>;</w:t>
            </w:r>
            <w:bookmarkEnd w:id="95"/>
          </w:p>
        </w:tc>
      </w:tr>
      <w:tr w:rsidR="006E7788" w14:paraId="1591F941" w14:textId="77777777" w:rsidTr="00123BEA">
        <w:trPr>
          <w:gridAfter w:val="1"/>
          <w:wAfter w:w="29" w:type="dxa"/>
        </w:trPr>
        <w:tc>
          <w:tcPr>
            <w:tcW w:w="2695"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7625" w:type="dxa"/>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96" w:name="_BPDCD_108"/>
            <w:r w:rsidRPr="00416BDE">
              <w:rPr>
                <w:rFonts w:ascii="Arial" w:hAnsi="Arial" w:cs="Arial"/>
              </w:rPr>
              <w:t>;</w:t>
            </w:r>
            <w:bookmarkEnd w:id="96"/>
          </w:p>
        </w:tc>
      </w:tr>
      <w:tr w:rsidR="006E7788" w14:paraId="227144D9" w14:textId="77777777" w:rsidTr="00123BEA">
        <w:trPr>
          <w:gridAfter w:val="1"/>
          <w:wAfter w:w="29" w:type="dxa"/>
        </w:trPr>
        <w:tc>
          <w:tcPr>
            <w:tcW w:w="2695" w:type="dxa"/>
          </w:tcPr>
          <w:p w14:paraId="1C13F06F" w14:textId="77777777" w:rsidR="006E7788" w:rsidRDefault="006E7788" w:rsidP="006E7788">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97" w:name="_BPDCD_109"/>
            <w:r w:rsidRPr="00416BDE">
              <w:rPr>
                <w:rFonts w:ascii="Arial" w:hAnsi="Arial" w:cs="Arial"/>
              </w:rPr>
              <w:t>;</w:t>
            </w:r>
            <w:bookmarkEnd w:id="97"/>
          </w:p>
        </w:tc>
      </w:tr>
      <w:tr w:rsidR="006E7788" w14:paraId="3A82ED76" w14:textId="77777777" w:rsidTr="00123BEA">
        <w:trPr>
          <w:gridAfter w:val="1"/>
          <w:wAfter w:w="29" w:type="dxa"/>
        </w:trPr>
        <w:tc>
          <w:tcPr>
            <w:tcW w:w="2695"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00123BEA">
        <w:trPr>
          <w:gridAfter w:val="1"/>
          <w:wAfter w:w="29" w:type="dxa"/>
        </w:trPr>
        <w:tc>
          <w:tcPr>
            <w:tcW w:w="2695"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7625" w:type="dxa"/>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a;</w:t>
            </w:r>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00123BEA">
        <w:trPr>
          <w:gridAfter w:val="1"/>
          <w:wAfter w:w="29" w:type="dxa"/>
        </w:trPr>
        <w:tc>
          <w:tcPr>
            <w:tcW w:w="2695" w:type="dxa"/>
          </w:tcPr>
          <w:p w14:paraId="17F0C7EB" w14:textId="77777777" w:rsidR="006E7788" w:rsidRDefault="006E7788" w:rsidP="006E7788">
            <w:pPr>
              <w:pStyle w:val="BodyText"/>
              <w:rPr>
                <w:rFonts w:ascii="Arial" w:hAnsi="Arial" w:cs="Arial"/>
                <w:b/>
                <w:bCs/>
              </w:rPr>
            </w:pPr>
            <w:r>
              <w:rPr>
                <w:rFonts w:ascii="Arial" w:hAnsi="Arial" w:cs="Arial"/>
                <w:b/>
                <w:bCs/>
              </w:rPr>
              <w:t>"Non- Performing Party"</w:t>
            </w:r>
          </w:p>
        </w:tc>
        <w:tc>
          <w:tcPr>
            <w:tcW w:w="7625" w:type="dxa"/>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00123BEA">
        <w:trPr>
          <w:gridAfter w:val="1"/>
          <w:wAfter w:w="29" w:type="dxa"/>
        </w:trPr>
        <w:tc>
          <w:tcPr>
            <w:tcW w:w="2695"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7625" w:type="dxa"/>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00123BEA">
        <w:trPr>
          <w:gridAfter w:val="1"/>
          <w:wAfter w:w="29" w:type="dxa"/>
        </w:trPr>
        <w:tc>
          <w:tcPr>
            <w:tcW w:w="2695"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7625" w:type="dxa"/>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00123BEA">
        <w:trPr>
          <w:gridAfter w:val="1"/>
          <w:wAfter w:w="29" w:type="dxa"/>
        </w:trPr>
        <w:tc>
          <w:tcPr>
            <w:tcW w:w="2695" w:type="dxa"/>
          </w:tcPr>
          <w:p w14:paraId="51E0AE7A" w14:textId="77777777" w:rsidR="006E7788" w:rsidRDefault="006E7788" w:rsidP="006E7788">
            <w:pPr>
              <w:pStyle w:val="BodyText"/>
              <w:rPr>
                <w:rFonts w:ascii="Arial" w:hAnsi="Arial" w:cs="Arial"/>
                <w:b/>
                <w:bCs/>
              </w:rPr>
            </w:pPr>
            <w:r>
              <w:rPr>
                <w:rFonts w:ascii="Arial" w:hAnsi="Arial" w:cs="Arial"/>
                <w:b/>
                <w:bCs/>
              </w:rPr>
              <w:t>"Non Standard Boundary"</w:t>
            </w:r>
          </w:p>
        </w:tc>
        <w:tc>
          <w:tcPr>
            <w:tcW w:w="7625" w:type="dxa"/>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00123BEA">
        <w:trPr>
          <w:gridAfter w:val="1"/>
          <w:wAfter w:w="29" w:type="dxa"/>
        </w:trPr>
        <w:tc>
          <w:tcPr>
            <w:tcW w:w="2695" w:type="dxa"/>
          </w:tcPr>
          <w:p w14:paraId="0460DA64" w14:textId="77777777" w:rsidR="006E7788" w:rsidRDefault="006E7788" w:rsidP="006E7788">
            <w:pPr>
              <w:rPr>
                <w:rFonts w:ascii="Arial" w:hAnsi="Arial" w:cs="Arial"/>
                <w:b/>
                <w:bCs/>
              </w:rPr>
            </w:pPr>
            <w:r>
              <w:rPr>
                <w:rFonts w:ascii="Arial" w:hAnsi="Arial" w:cs="Arial"/>
                <w:b/>
                <w:bCs/>
              </w:rPr>
              <w:t>"Non-Synchronous Generating Unit"</w:t>
            </w:r>
          </w:p>
        </w:tc>
        <w:tc>
          <w:tcPr>
            <w:tcW w:w="7625" w:type="dxa"/>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00123BEA">
        <w:trPr>
          <w:gridAfter w:val="1"/>
          <w:wAfter w:w="29" w:type="dxa"/>
        </w:trPr>
        <w:tc>
          <w:tcPr>
            <w:tcW w:w="2695"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7625" w:type="dxa"/>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00123BEA">
        <w:trPr>
          <w:gridAfter w:val="1"/>
          <w:wAfter w:w="29" w:type="dxa"/>
        </w:trPr>
        <w:tc>
          <w:tcPr>
            <w:tcW w:w="2695" w:type="dxa"/>
            <w:shd w:val="clear" w:color="auto" w:fill="auto"/>
          </w:tcPr>
          <w:p w14:paraId="7D2E36B1" w14:textId="4A565017" w:rsidR="006E7788" w:rsidRPr="00416BDE" w:rsidRDefault="006E7788" w:rsidP="006E7788">
            <w:pPr>
              <w:pStyle w:val="BodyText"/>
              <w:rPr>
                <w:rFonts w:ascii="Arial" w:hAnsi="Arial" w:cs="Arial"/>
                <w:b/>
                <w:bCs/>
              </w:rPr>
            </w:pPr>
            <w:bookmarkStart w:id="98" w:name="_BPDCI_110"/>
            <w:r w:rsidRPr="00416BDE">
              <w:rPr>
                <w:rFonts w:ascii="Arial" w:hAnsi="Arial" w:cs="Arial"/>
                <w:b/>
                <w:bCs/>
              </w:rPr>
              <w:t>"Notification Date"</w:t>
            </w:r>
            <w:bookmarkEnd w:id="98"/>
          </w:p>
        </w:tc>
        <w:tc>
          <w:tcPr>
            <w:tcW w:w="7625" w:type="dxa"/>
            <w:shd w:val="clear" w:color="auto" w:fill="auto"/>
          </w:tcPr>
          <w:p w14:paraId="70F5166A" w14:textId="77777777" w:rsidR="006E7788" w:rsidRPr="00416BDE" w:rsidRDefault="006E7788" w:rsidP="006E7788">
            <w:pPr>
              <w:pStyle w:val="BodyText"/>
              <w:jc w:val="both"/>
              <w:rPr>
                <w:rFonts w:ascii="Arial" w:hAnsi="Arial" w:cs="Arial"/>
              </w:rPr>
            </w:pPr>
            <w:bookmarkStart w:id="99"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99"/>
          </w:p>
        </w:tc>
      </w:tr>
      <w:tr w:rsidR="006E7788" w14:paraId="103B6615" w14:textId="77777777" w:rsidTr="00123BEA">
        <w:trPr>
          <w:gridAfter w:val="1"/>
          <w:wAfter w:w="29" w:type="dxa"/>
          <w:trHeight w:val="971"/>
        </w:trPr>
        <w:tc>
          <w:tcPr>
            <w:tcW w:w="2695" w:type="dxa"/>
          </w:tcPr>
          <w:p w14:paraId="763B93BC" w14:textId="65CA1EB2" w:rsidR="006E7788" w:rsidRDefault="006E7788" w:rsidP="006772B6">
            <w:pPr>
              <w:pStyle w:val="BodyText"/>
              <w:rPr>
                <w:rFonts w:ascii="Arial" w:hAnsi="Arial" w:cs="Arial"/>
                <w:b/>
                <w:bCs/>
                <w:strike/>
                <w:color w:val="FF0000"/>
              </w:rPr>
            </w:pPr>
            <w:r>
              <w:rPr>
                <w:rFonts w:ascii="Arial" w:hAnsi="Arial" w:cs="Arial"/>
                <w:b/>
                <w:bCs/>
              </w:rPr>
              <w:t>"Notification of Circuit Outage"</w:t>
            </w:r>
            <w:bookmarkStart w:id="100" w:name="_BPDCD_113"/>
          </w:p>
        </w:tc>
        <w:bookmarkEnd w:id="100"/>
        <w:tc>
          <w:tcPr>
            <w:tcW w:w="7625" w:type="dxa"/>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00123BEA">
        <w:trPr>
          <w:gridAfter w:val="1"/>
          <w:wAfter w:w="29" w:type="dxa"/>
        </w:trPr>
        <w:tc>
          <w:tcPr>
            <w:tcW w:w="2695" w:type="dxa"/>
            <w:shd w:val="clear" w:color="auto" w:fill="auto"/>
          </w:tcPr>
          <w:p w14:paraId="51C80081" w14:textId="7C0F2C26" w:rsidR="006E7788" w:rsidRPr="0019675B" w:rsidRDefault="006E7788" w:rsidP="006E7788">
            <w:pPr>
              <w:pStyle w:val="BodyText"/>
              <w:rPr>
                <w:rFonts w:ascii="Arial" w:hAnsi="Arial" w:cs="Arial"/>
                <w:b/>
                <w:bCs/>
              </w:rPr>
            </w:pPr>
            <w:bookmarkStart w:id="101" w:name="_BPDCI_115"/>
            <w:r w:rsidRPr="0019675B">
              <w:rPr>
                <w:rFonts w:ascii="Arial" w:hAnsi="Arial" w:cs="Arial"/>
                <w:b/>
                <w:bCs/>
              </w:rPr>
              <w:t>"Notification of Circuit Restriction"</w:t>
            </w:r>
            <w:bookmarkEnd w:id="101"/>
          </w:p>
          <w:p w14:paraId="00C83CA5" w14:textId="77777777" w:rsidR="006E7788" w:rsidRPr="0019675B" w:rsidRDefault="006E7788" w:rsidP="006E7788">
            <w:pPr>
              <w:pStyle w:val="BodyText"/>
              <w:rPr>
                <w:rFonts w:ascii="Arial" w:hAnsi="Arial" w:cs="Arial"/>
                <w:b/>
                <w:bCs/>
              </w:rPr>
            </w:pPr>
          </w:p>
        </w:tc>
        <w:tc>
          <w:tcPr>
            <w:tcW w:w="7625" w:type="dxa"/>
            <w:shd w:val="clear" w:color="auto" w:fill="auto"/>
          </w:tcPr>
          <w:p w14:paraId="1CCB2903" w14:textId="77777777" w:rsidR="006E7788" w:rsidRPr="0019675B" w:rsidRDefault="006E7788" w:rsidP="006E7788">
            <w:pPr>
              <w:pStyle w:val="BodyText"/>
              <w:jc w:val="both"/>
              <w:rPr>
                <w:rFonts w:ascii="Arial" w:hAnsi="Arial" w:cs="Arial"/>
                <w:b/>
              </w:rPr>
            </w:pPr>
            <w:bookmarkStart w:id="102"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02"/>
          </w:p>
        </w:tc>
      </w:tr>
      <w:tr w:rsidR="006E7788" w14:paraId="090856BC" w14:textId="77777777" w:rsidTr="00123BEA">
        <w:trPr>
          <w:gridAfter w:val="1"/>
          <w:wAfter w:w="29" w:type="dxa"/>
        </w:trPr>
        <w:tc>
          <w:tcPr>
            <w:tcW w:w="2695"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6E7788" w:rsidRPr="0000119F" w:rsidRDefault="006E7788" w:rsidP="006E7788">
            <w:pPr>
              <w:jc w:val="both"/>
              <w:rPr>
                <w:rFonts w:ascii="Arial" w:hAnsi="Arial" w:cs="Arial"/>
                <w:szCs w:val="22"/>
              </w:rPr>
            </w:pPr>
          </w:p>
        </w:tc>
      </w:tr>
      <w:tr w:rsidR="006E7788" w14:paraId="3EC4A940" w14:textId="77777777" w:rsidTr="00123BEA">
        <w:trPr>
          <w:gridAfter w:val="1"/>
          <w:wAfter w:w="29" w:type="dxa"/>
        </w:trPr>
        <w:tc>
          <w:tcPr>
            <w:tcW w:w="2695" w:type="dxa"/>
            <w:shd w:val="clear" w:color="auto" w:fill="auto"/>
          </w:tcPr>
          <w:p w14:paraId="1FF42CE9" w14:textId="07470369" w:rsidR="006E7788" w:rsidRPr="0019675B" w:rsidRDefault="006E7788" w:rsidP="006E7788">
            <w:pPr>
              <w:pStyle w:val="BodyText"/>
              <w:rPr>
                <w:rFonts w:ascii="Arial" w:hAnsi="Arial" w:cs="Arial"/>
                <w:b/>
                <w:bCs/>
              </w:rPr>
            </w:pPr>
            <w:bookmarkStart w:id="103" w:name="_BPDCI_117"/>
            <w:r w:rsidRPr="0019675B">
              <w:rPr>
                <w:rFonts w:ascii="Arial" w:hAnsi="Arial" w:cs="Arial"/>
                <w:b/>
                <w:bCs/>
              </w:rPr>
              <w:t>"Notification of Restrictions on Availability"</w:t>
            </w:r>
            <w:bookmarkEnd w:id="103"/>
          </w:p>
        </w:tc>
        <w:tc>
          <w:tcPr>
            <w:tcW w:w="7625" w:type="dxa"/>
            <w:shd w:val="clear" w:color="auto" w:fill="auto"/>
          </w:tcPr>
          <w:p w14:paraId="756BAC7A" w14:textId="77777777" w:rsidR="006E7788" w:rsidRPr="0019675B" w:rsidRDefault="006E7788" w:rsidP="006E7788">
            <w:pPr>
              <w:pStyle w:val="BodyText"/>
              <w:jc w:val="both"/>
              <w:rPr>
                <w:rFonts w:ascii="Arial" w:hAnsi="Arial" w:cs="Arial"/>
              </w:rPr>
            </w:pPr>
            <w:bookmarkStart w:id="104"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04"/>
          </w:p>
        </w:tc>
      </w:tr>
      <w:tr w:rsidR="006E7788" w14:paraId="49C4224D" w14:textId="77777777" w:rsidTr="00123BEA">
        <w:trPr>
          <w:gridAfter w:val="1"/>
          <w:wAfter w:w="29" w:type="dxa"/>
        </w:trPr>
        <w:tc>
          <w:tcPr>
            <w:tcW w:w="2695" w:type="dxa"/>
          </w:tcPr>
          <w:p w14:paraId="199DC981" w14:textId="77777777" w:rsidR="006E7788" w:rsidRDefault="006E7788" w:rsidP="006E7788">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00123BEA">
        <w:trPr>
          <w:gridAfter w:val="1"/>
          <w:wAfter w:w="29" w:type="dxa"/>
        </w:trPr>
        <w:tc>
          <w:tcPr>
            <w:tcW w:w="2695"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00123BEA">
        <w:trPr>
          <w:gridAfter w:val="1"/>
          <w:wAfter w:w="29" w:type="dxa"/>
        </w:trPr>
        <w:tc>
          <w:tcPr>
            <w:tcW w:w="2695"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00123BEA">
        <w:trPr>
          <w:gridAfter w:val="1"/>
          <w:wAfter w:w="29" w:type="dxa"/>
        </w:trPr>
        <w:tc>
          <w:tcPr>
            <w:tcW w:w="2695"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6E7788" w14:paraId="2ED8755B" w14:textId="77777777" w:rsidTr="00123BEA">
        <w:trPr>
          <w:gridAfter w:val="1"/>
          <w:wAfter w:w="29" w:type="dxa"/>
        </w:trPr>
        <w:tc>
          <w:tcPr>
            <w:tcW w:w="2695" w:type="dxa"/>
          </w:tcPr>
          <w:p w14:paraId="646580CE" w14:textId="77777777" w:rsidR="006E7788" w:rsidRDefault="006E7788" w:rsidP="006E7788">
            <w:pPr>
              <w:rPr>
                <w:rFonts w:ascii="Arial" w:hAnsi="Arial" w:cs="Arial"/>
                <w:b/>
                <w:bCs/>
              </w:rPr>
            </w:pPr>
            <w:r>
              <w:rPr>
                <w:rFonts w:ascii="Arial" w:hAnsi="Arial" w:cs="Arial"/>
                <w:b/>
                <w:bCs/>
              </w:rPr>
              <w:t>"Obligatory Reactive Power Service</w:t>
            </w:r>
          </w:p>
        </w:tc>
        <w:tc>
          <w:tcPr>
            <w:tcW w:w="7625" w:type="dxa"/>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6E7788" w:rsidRDefault="006E7788" w:rsidP="006E7788">
            <w:pPr>
              <w:jc w:val="both"/>
              <w:rPr>
                <w:rFonts w:ascii="Arial" w:hAnsi="Arial" w:cs="Arial"/>
              </w:rPr>
            </w:pPr>
          </w:p>
        </w:tc>
      </w:tr>
      <w:tr w:rsidR="006E7788" w14:paraId="1462065E" w14:textId="77777777" w:rsidTr="00123BEA">
        <w:trPr>
          <w:gridAfter w:val="1"/>
          <w:wAfter w:w="29" w:type="dxa"/>
        </w:trPr>
        <w:tc>
          <w:tcPr>
            <w:tcW w:w="2695" w:type="dxa"/>
          </w:tcPr>
          <w:p w14:paraId="411AFFD9" w14:textId="77777777" w:rsidR="006E7788" w:rsidRDefault="006E7788" w:rsidP="006E7788">
            <w:pPr>
              <w:pStyle w:val="BodyText"/>
              <w:rPr>
                <w:rFonts w:ascii="Arial" w:hAnsi="Arial" w:cs="Arial"/>
                <w:b/>
                <w:bCs/>
              </w:rPr>
            </w:pPr>
            <w:r>
              <w:rPr>
                <w:rFonts w:ascii="Arial" w:hAnsi="Arial" w:cs="Arial"/>
                <w:b/>
                <w:bCs/>
              </w:rPr>
              <w:t>"Offer"</w:t>
            </w:r>
          </w:p>
        </w:tc>
        <w:tc>
          <w:tcPr>
            <w:tcW w:w="7625" w:type="dxa"/>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6E7788" w:rsidRDefault="006E7788" w:rsidP="006E7788">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3D5B5F" w14:paraId="5C8BD5A1" w14:textId="77777777" w:rsidTr="00123BEA">
        <w:trPr>
          <w:gridAfter w:val="1"/>
          <w:wAfter w:w="29" w:type="dxa"/>
        </w:trPr>
        <w:tc>
          <w:tcPr>
            <w:tcW w:w="2695"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sidR="000C6BE2">
              <w:rPr>
                <w:rFonts w:ascii="Arial" w:hAnsi="Arial" w:cs="Arial"/>
              </w:rPr>
              <w:t>4</w:t>
            </w:r>
            <w:r w:rsidRPr="006A0828">
              <w:rPr>
                <w:rFonts w:ascii="Arial" w:hAnsi="Arial" w:cs="Arial"/>
              </w:rPr>
              <w:t>, 3.7.4, 6.9.2.3 and 9.17.3.</w:t>
            </w:r>
          </w:p>
        </w:tc>
      </w:tr>
      <w:tr w:rsidR="006E7788" w14:paraId="281373DF" w14:textId="77777777" w:rsidTr="00123BEA">
        <w:trPr>
          <w:gridAfter w:val="1"/>
          <w:wAfter w:w="29" w:type="dxa"/>
        </w:trPr>
        <w:tc>
          <w:tcPr>
            <w:tcW w:w="2695" w:type="dxa"/>
          </w:tcPr>
          <w:p w14:paraId="0F9B0112" w14:textId="77777777" w:rsidR="006E7788" w:rsidRDefault="006E7788" w:rsidP="006E7788">
            <w:pPr>
              <w:pStyle w:val="BodyText"/>
              <w:rPr>
                <w:rFonts w:ascii="Arial" w:hAnsi="Arial" w:cs="Arial"/>
                <w:b/>
                <w:bCs/>
              </w:rPr>
            </w:pPr>
            <w:r>
              <w:rPr>
                <w:rFonts w:ascii="Arial" w:hAnsi="Arial" w:cs="Arial"/>
                <w:b/>
                <w:bCs/>
              </w:rPr>
              <w:t>"Offshore"</w:t>
            </w:r>
          </w:p>
        </w:tc>
        <w:tc>
          <w:tcPr>
            <w:tcW w:w="7625" w:type="dxa"/>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6E7788" w14:paraId="007510BA" w14:textId="77777777" w:rsidTr="00123BEA">
        <w:tblPrEx>
          <w:tblCellMar>
            <w:left w:w="108" w:type="dxa"/>
            <w:right w:w="108" w:type="dxa"/>
          </w:tblCellMar>
        </w:tblPrEx>
        <w:trPr>
          <w:gridAfter w:val="1"/>
          <w:wAfter w:w="29" w:type="dxa"/>
        </w:trPr>
        <w:tc>
          <w:tcPr>
            <w:tcW w:w="2695"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00123BEA">
        <w:tblPrEx>
          <w:tblCellMar>
            <w:left w:w="108" w:type="dxa"/>
            <w:right w:w="108" w:type="dxa"/>
          </w:tblCellMar>
        </w:tblPrEx>
        <w:trPr>
          <w:gridAfter w:val="1"/>
          <w:wAfter w:w="29" w:type="dxa"/>
        </w:trPr>
        <w:tc>
          <w:tcPr>
            <w:tcW w:w="2695"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00123BEA">
        <w:tblPrEx>
          <w:tblCellMar>
            <w:left w:w="108" w:type="dxa"/>
            <w:right w:w="108" w:type="dxa"/>
          </w:tblCellMar>
        </w:tblPrEx>
        <w:trPr>
          <w:gridAfter w:val="1"/>
          <w:wAfter w:w="29" w:type="dxa"/>
        </w:trPr>
        <w:tc>
          <w:tcPr>
            <w:tcW w:w="2695"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00123BEA">
        <w:tblPrEx>
          <w:tblCellMar>
            <w:left w:w="108" w:type="dxa"/>
            <w:right w:w="108" w:type="dxa"/>
          </w:tblCellMar>
        </w:tblPrEx>
        <w:trPr>
          <w:gridAfter w:val="1"/>
          <w:wAfter w:w="29" w:type="dxa"/>
        </w:trPr>
        <w:tc>
          <w:tcPr>
            <w:tcW w:w="2695"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7625" w:type="dxa"/>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00123BEA">
        <w:tblPrEx>
          <w:tblCellMar>
            <w:left w:w="108" w:type="dxa"/>
            <w:right w:w="108" w:type="dxa"/>
          </w:tblCellMar>
        </w:tblPrEx>
        <w:trPr>
          <w:gridAfter w:val="1"/>
          <w:wAfter w:w="29" w:type="dxa"/>
        </w:trPr>
        <w:tc>
          <w:tcPr>
            <w:tcW w:w="2695" w:type="dxa"/>
          </w:tcPr>
          <w:p w14:paraId="48C4EEA5" w14:textId="77777777" w:rsidR="006E7788" w:rsidRDefault="006E7788" w:rsidP="006E7788">
            <w:pPr>
              <w:pStyle w:val="BodyText"/>
              <w:rPr>
                <w:rFonts w:ascii="Arial" w:hAnsi="Arial" w:cs="Arial"/>
                <w:b/>
                <w:bCs/>
              </w:rPr>
            </w:pPr>
            <w:r>
              <w:rPr>
                <w:rFonts w:ascii="Arial" w:hAnsi="Arial" w:cs="Arial"/>
                <w:b/>
                <w:bCs/>
              </w:rPr>
              <w:t>"Offshore Tender Process"</w:t>
            </w:r>
          </w:p>
        </w:tc>
        <w:tc>
          <w:tcPr>
            <w:tcW w:w="7625" w:type="dxa"/>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00123BEA">
        <w:tblPrEx>
          <w:tblCellMar>
            <w:left w:w="108" w:type="dxa"/>
            <w:right w:w="108" w:type="dxa"/>
          </w:tblCellMar>
        </w:tblPrEx>
        <w:trPr>
          <w:gridAfter w:val="1"/>
          <w:wAfter w:w="29" w:type="dxa"/>
        </w:trPr>
        <w:tc>
          <w:tcPr>
            <w:tcW w:w="2695"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7625" w:type="dxa"/>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00123BEA">
        <w:tblPrEx>
          <w:tblCellMar>
            <w:left w:w="108" w:type="dxa"/>
            <w:right w:w="108" w:type="dxa"/>
          </w:tblCellMar>
        </w:tblPrEx>
        <w:trPr>
          <w:gridAfter w:val="1"/>
          <w:wAfter w:w="29" w:type="dxa"/>
        </w:trPr>
        <w:tc>
          <w:tcPr>
            <w:tcW w:w="2695" w:type="dxa"/>
          </w:tcPr>
          <w:p w14:paraId="241C2873" w14:textId="77777777" w:rsidR="006E7788" w:rsidRDefault="006E7788" w:rsidP="006E7788">
            <w:pPr>
              <w:pStyle w:val="BodyText"/>
              <w:rPr>
                <w:rFonts w:ascii="Arial" w:hAnsi="Arial" w:cs="Arial"/>
                <w:b/>
                <w:bCs/>
              </w:rPr>
            </w:pPr>
            <w:r>
              <w:rPr>
                <w:rFonts w:ascii="Arial" w:hAnsi="Arial" w:cs="Arial"/>
                <w:b/>
                <w:bCs/>
              </w:rPr>
              <w:t>“Offshore Transmission”</w:t>
            </w:r>
          </w:p>
        </w:tc>
        <w:tc>
          <w:tcPr>
            <w:tcW w:w="7625" w:type="dxa"/>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00123BEA">
        <w:tblPrEx>
          <w:tblCellMar>
            <w:left w:w="108" w:type="dxa"/>
            <w:right w:w="108" w:type="dxa"/>
          </w:tblCellMar>
        </w:tblPrEx>
        <w:trPr>
          <w:gridAfter w:val="1"/>
          <w:wAfter w:w="29" w:type="dxa"/>
        </w:trPr>
        <w:tc>
          <w:tcPr>
            <w:tcW w:w="2695"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7625" w:type="dxa"/>
          </w:tcPr>
          <w:p w14:paraId="5DB35DD5" w14:textId="77777777" w:rsidR="006E7788" w:rsidRPr="0019675B" w:rsidRDefault="006E7788" w:rsidP="006E7788">
            <w:pPr>
              <w:pStyle w:val="BodyText"/>
              <w:tabs>
                <w:tab w:val="center" w:pos="4513"/>
              </w:tabs>
              <w:spacing w:after="0"/>
              <w:rPr>
                <w:rFonts w:ascii="Arial" w:hAnsi="Arial" w:cs="Arial"/>
              </w:rPr>
            </w:pPr>
            <w:bookmarkStart w:id="105"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105"/>
          </w:p>
          <w:p w14:paraId="4523A286" w14:textId="77777777" w:rsidR="006E7788" w:rsidRDefault="006E7788" w:rsidP="006E7788">
            <w:pPr>
              <w:pStyle w:val="BodyText"/>
              <w:jc w:val="both"/>
              <w:rPr>
                <w:rFonts w:ascii="Arial" w:hAnsi="Arial" w:cs="Arial"/>
              </w:rPr>
            </w:pPr>
          </w:p>
        </w:tc>
      </w:tr>
      <w:tr w:rsidR="006E7788" w14:paraId="07D8066C" w14:textId="77777777" w:rsidTr="00123BEA">
        <w:tblPrEx>
          <w:tblCellMar>
            <w:left w:w="108" w:type="dxa"/>
            <w:right w:w="108" w:type="dxa"/>
          </w:tblCellMar>
        </w:tblPrEx>
        <w:trPr>
          <w:gridAfter w:val="1"/>
          <w:wAfter w:w="29" w:type="dxa"/>
        </w:trPr>
        <w:tc>
          <w:tcPr>
            <w:tcW w:w="2695"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00123BEA">
        <w:tblPrEx>
          <w:tblCellMar>
            <w:left w:w="108" w:type="dxa"/>
            <w:right w:w="108" w:type="dxa"/>
          </w:tblCellMar>
        </w:tblPrEx>
        <w:trPr>
          <w:gridAfter w:val="1"/>
          <w:wAfter w:w="29" w:type="dxa"/>
        </w:trPr>
        <w:tc>
          <w:tcPr>
            <w:tcW w:w="2695" w:type="dxa"/>
          </w:tcPr>
          <w:p w14:paraId="057B0ACB" w14:textId="77777777" w:rsidR="006E7788" w:rsidRDefault="006E7788" w:rsidP="006E7788">
            <w:pPr>
              <w:pStyle w:val="BodyText"/>
              <w:rPr>
                <w:rFonts w:ascii="Arial" w:hAnsi="Arial" w:cs="Arial"/>
                <w:b/>
                <w:bCs/>
              </w:rPr>
            </w:pPr>
            <w:r>
              <w:rPr>
                <w:rFonts w:ascii="Arial" w:hAnsi="Arial" w:cs="Arial"/>
                <w:b/>
                <w:bCs/>
              </w:rPr>
              <w:t>“Offshore Transmission Owner”</w:t>
            </w:r>
          </w:p>
        </w:tc>
        <w:tc>
          <w:tcPr>
            <w:tcW w:w="7625" w:type="dxa"/>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00123BEA">
        <w:tblPrEx>
          <w:tblCellMar>
            <w:left w:w="108" w:type="dxa"/>
            <w:right w:w="108" w:type="dxa"/>
          </w:tblCellMar>
        </w:tblPrEx>
        <w:trPr>
          <w:gridAfter w:val="1"/>
          <w:wAfter w:w="29" w:type="dxa"/>
        </w:trPr>
        <w:tc>
          <w:tcPr>
            <w:tcW w:w="2695" w:type="dxa"/>
          </w:tcPr>
          <w:p w14:paraId="6017FF22" w14:textId="77777777" w:rsidR="006E7788" w:rsidRDefault="006E7788" w:rsidP="006E7788">
            <w:pPr>
              <w:rPr>
                <w:rFonts w:ascii="Arial" w:hAnsi="Arial"/>
                <w:b/>
              </w:rPr>
            </w:pPr>
            <w:r>
              <w:rPr>
                <w:rFonts w:ascii="Arial" w:hAnsi="Arial"/>
                <w:b/>
              </w:rPr>
              <w:t>“Offshore Transmission Reinforcement Works”</w:t>
            </w:r>
          </w:p>
        </w:tc>
        <w:tc>
          <w:tcPr>
            <w:tcW w:w="7625" w:type="dxa"/>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00123BEA">
        <w:tblPrEx>
          <w:tblCellMar>
            <w:left w:w="108" w:type="dxa"/>
            <w:right w:w="108" w:type="dxa"/>
          </w:tblCellMar>
        </w:tblPrEx>
        <w:trPr>
          <w:gridAfter w:val="1"/>
          <w:wAfter w:w="29" w:type="dxa"/>
        </w:trPr>
        <w:tc>
          <w:tcPr>
            <w:tcW w:w="2695"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00123BEA">
        <w:tblPrEx>
          <w:tblCellMar>
            <w:left w:w="108" w:type="dxa"/>
            <w:right w:w="108" w:type="dxa"/>
          </w:tblCellMar>
        </w:tblPrEx>
        <w:trPr>
          <w:gridAfter w:val="1"/>
          <w:wAfter w:w="29" w:type="dxa"/>
        </w:trPr>
        <w:tc>
          <w:tcPr>
            <w:tcW w:w="2695"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6E7788" w:rsidRDefault="006E7788" w:rsidP="006E7788"/>
        </w:tc>
      </w:tr>
      <w:tr w:rsidR="006E7788" w14:paraId="3C39500E" w14:textId="77777777" w:rsidTr="00123BEA">
        <w:tblPrEx>
          <w:tblCellMar>
            <w:left w:w="108" w:type="dxa"/>
            <w:right w:w="108" w:type="dxa"/>
          </w:tblCellMar>
        </w:tblPrEx>
        <w:trPr>
          <w:gridAfter w:val="1"/>
          <w:wAfter w:w="29" w:type="dxa"/>
        </w:trPr>
        <w:tc>
          <w:tcPr>
            <w:tcW w:w="2695" w:type="dxa"/>
          </w:tcPr>
          <w:p w14:paraId="22814F55" w14:textId="77777777" w:rsidR="006E7788" w:rsidRDefault="006E7788" w:rsidP="006E7788">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6E7788" w:rsidRDefault="006E7788" w:rsidP="006E7788">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6E7788" w14:paraId="615BD21B" w14:textId="77777777" w:rsidTr="00123BEA">
        <w:tblPrEx>
          <w:tblCellMar>
            <w:left w:w="108" w:type="dxa"/>
            <w:right w:w="108" w:type="dxa"/>
          </w:tblCellMar>
        </w:tblPrEx>
        <w:trPr>
          <w:gridAfter w:val="1"/>
          <w:wAfter w:w="29" w:type="dxa"/>
        </w:trPr>
        <w:tc>
          <w:tcPr>
            <w:tcW w:w="2695" w:type="dxa"/>
          </w:tcPr>
          <w:p w14:paraId="7DC102EC" w14:textId="77777777" w:rsidR="006E7788" w:rsidRDefault="006E7788" w:rsidP="006E7788">
            <w:pPr>
              <w:pStyle w:val="BodyText"/>
              <w:rPr>
                <w:rFonts w:ascii="Arial" w:hAnsi="Arial" w:cs="Arial"/>
                <w:b/>
                <w:bCs/>
              </w:rPr>
            </w:pPr>
            <w:r>
              <w:rPr>
                <w:rFonts w:ascii="Arial" w:hAnsi="Arial" w:cs="Arial"/>
                <w:b/>
                <w:bCs/>
              </w:rPr>
              <w:t>"Offshore Waters"</w:t>
            </w:r>
          </w:p>
        </w:tc>
        <w:tc>
          <w:tcPr>
            <w:tcW w:w="7625" w:type="dxa"/>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00123BEA">
        <w:trPr>
          <w:gridAfter w:val="1"/>
          <w:wAfter w:w="29" w:type="dxa"/>
        </w:trPr>
        <w:tc>
          <w:tcPr>
            <w:tcW w:w="2695" w:type="dxa"/>
          </w:tcPr>
          <w:p w14:paraId="1A98320C" w14:textId="77777777" w:rsidR="006E7788" w:rsidRDefault="006E7788" w:rsidP="006E7788">
            <w:pPr>
              <w:pStyle w:val="BodyText"/>
              <w:rPr>
                <w:rFonts w:ascii="Arial" w:hAnsi="Arial" w:cs="Arial"/>
                <w:b/>
                <w:bCs/>
              </w:rPr>
            </w:pPr>
            <w:r>
              <w:rPr>
                <w:rFonts w:ascii="Arial" w:hAnsi="Arial" w:cs="Arial"/>
                <w:b/>
                <w:bCs/>
              </w:rPr>
              <w:t>“Offtaking”</w:t>
            </w:r>
          </w:p>
        </w:tc>
        <w:tc>
          <w:tcPr>
            <w:tcW w:w="7625" w:type="dxa"/>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00123BEA">
        <w:trPr>
          <w:gridAfter w:val="1"/>
          <w:wAfter w:w="29" w:type="dxa"/>
        </w:trPr>
        <w:tc>
          <w:tcPr>
            <w:tcW w:w="2695"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7625" w:type="dxa"/>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4647855A" w14:textId="77777777" w:rsidTr="00123BEA">
        <w:trPr>
          <w:gridAfter w:val="1"/>
          <w:wAfter w:w="29" w:type="dxa"/>
        </w:trPr>
        <w:tc>
          <w:tcPr>
            <w:tcW w:w="2695"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7625" w:type="dxa"/>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00123BEA">
        <w:tblPrEx>
          <w:tblCellMar>
            <w:left w:w="108" w:type="dxa"/>
            <w:right w:w="108" w:type="dxa"/>
          </w:tblCellMar>
        </w:tblPrEx>
        <w:trPr>
          <w:gridAfter w:val="1"/>
          <w:wAfter w:w="29" w:type="dxa"/>
          <w:trHeight w:val="964"/>
        </w:trPr>
        <w:tc>
          <w:tcPr>
            <w:tcW w:w="2695" w:type="dxa"/>
          </w:tcPr>
          <w:p w14:paraId="40D3B7F2" w14:textId="77777777" w:rsidR="006E7788" w:rsidRDefault="006E7788" w:rsidP="006E7788">
            <w:pPr>
              <w:pStyle w:val="BodyText"/>
              <w:rPr>
                <w:rFonts w:ascii="Arial" w:hAnsi="Arial" w:cs="Arial"/>
                <w:b/>
                <w:bCs/>
              </w:rPr>
            </w:pPr>
            <w:r>
              <w:rPr>
                <w:rFonts w:ascii="Arial" w:hAnsi="Arial" w:cs="Arial"/>
                <w:b/>
                <w:bCs/>
              </w:rPr>
              <w:t>“Onshore”</w:t>
            </w:r>
          </w:p>
          <w:p w14:paraId="496625AE" w14:textId="24302CDC" w:rsidR="00AB366E" w:rsidRPr="00FF4ED6" w:rsidRDefault="00AB366E" w:rsidP="00AB366E">
            <w:pPr>
              <w:rPr>
                <w:rFonts w:ascii="Arial" w:hAnsi="Arial" w:cs="Arial"/>
                <w:b/>
                <w:bCs/>
              </w:rPr>
            </w:pPr>
          </w:p>
        </w:tc>
        <w:tc>
          <w:tcPr>
            <w:tcW w:w="7625" w:type="dxa"/>
          </w:tcPr>
          <w:p w14:paraId="67EFF2CF" w14:textId="2034A375" w:rsidR="00486C42" w:rsidRDefault="006E7788" w:rsidP="002E72CC">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A3405F" w14:paraId="18AD2280" w14:textId="77777777" w:rsidTr="00123BEA">
        <w:trPr>
          <w:gridAfter w:val="1"/>
          <w:wAfter w:w="29" w:type="dxa"/>
        </w:trPr>
        <w:tc>
          <w:tcPr>
            <w:tcW w:w="2695" w:type="dxa"/>
          </w:tcPr>
          <w:p w14:paraId="41B917C2" w14:textId="1296C05D" w:rsidR="00A3405F" w:rsidRPr="00CE24D1" w:rsidRDefault="00653FFD" w:rsidP="006E7788">
            <w:pPr>
              <w:pStyle w:val="BodyText"/>
              <w:spacing w:before="120" w:after="120"/>
              <w:rPr>
                <w:rFonts w:ascii="Arial" w:hAnsi="Arial" w:cs="Arial"/>
                <w:b/>
              </w:rPr>
            </w:pPr>
            <w:r w:rsidRPr="00653FFD">
              <w:rPr>
                <w:rFonts w:ascii="Arial" w:hAnsi="Arial" w:cs="Arial"/>
                <w:b/>
              </w:rPr>
              <w:t>“Onshore Tender Process”</w:t>
            </w:r>
          </w:p>
        </w:tc>
        <w:tc>
          <w:tcPr>
            <w:tcW w:w="7625" w:type="dxa"/>
          </w:tcPr>
          <w:p w14:paraId="74D13362" w14:textId="579C0D2D" w:rsidR="00A3405F" w:rsidRDefault="00653FFD" w:rsidP="00FF4ED6">
            <w:pPr>
              <w:pStyle w:val="BodyText"/>
              <w:jc w:val="both"/>
              <w:rPr>
                <w:rFonts w:ascii="Arial" w:hAnsi="Arial" w:cs="Arial"/>
              </w:rPr>
            </w:pPr>
            <w:r>
              <w:rPr>
                <w:rFonts w:ascii="Arial" w:hAnsi="Arial" w:cs="Arial"/>
              </w:rPr>
              <w:t>the p</w:t>
            </w:r>
            <w:r w:rsidRPr="00314357">
              <w:rPr>
                <w:rFonts w:ascii="Arial" w:hAnsi="Arial" w:cs="Arial"/>
              </w:rPr>
              <w:t xml:space="preserve">rocess followed by the </w:t>
            </w:r>
            <w:r w:rsidRPr="009D0F05">
              <w:rPr>
                <w:rFonts w:ascii="Arial" w:hAnsi="Arial" w:cs="Arial"/>
                <w:b/>
                <w:bCs/>
              </w:rPr>
              <w:t>Delivery Body</w:t>
            </w:r>
            <w:r>
              <w:rPr>
                <w:rFonts w:ascii="Arial" w:hAnsi="Arial" w:cs="Arial"/>
              </w:rPr>
              <w:t xml:space="preserve"> </w:t>
            </w:r>
            <w:r w:rsidRPr="00314357">
              <w:rPr>
                <w:rFonts w:ascii="Arial" w:hAnsi="Arial" w:cs="Arial"/>
              </w:rPr>
              <w:t>to make, in prescribed cases, a determination on a competitive basis of the person to whom an o</w:t>
            </w:r>
            <w:r>
              <w:rPr>
                <w:rFonts w:ascii="Arial" w:hAnsi="Arial" w:cs="Arial"/>
              </w:rPr>
              <w:t>nshore</w:t>
            </w:r>
            <w:r w:rsidRPr="00314357">
              <w:rPr>
                <w:rFonts w:ascii="Arial" w:hAnsi="Arial" w:cs="Arial"/>
              </w:rPr>
              <w:t xml:space="preserve"> transmission licence </w:t>
            </w:r>
            <w:r>
              <w:rPr>
                <w:rFonts w:ascii="Arial" w:hAnsi="Arial" w:cs="Arial"/>
              </w:rPr>
              <w:t xml:space="preserve">is recommended to be granted by the </w:t>
            </w:r>
            <w:r w:rsidRPr="009D0F05">
              <w:rPr>
                <w:rFonts w:ascii="Arial" w:hAnsi="Arial" w:cs="Arial"/>
                <w:b/>
                <w:bCs/>
              </w:rPr>
              <w:t>Authority</w:t>
            </w:r>
            <w:r>
              <w:rPr>
                <w:rFonts w:ascii="Arial" w:hAnsi="Arial" w:cs="Arial"/>
              </w:rPr>
              <w:t xml:space="preserve"> or a </w:t>
            </w:r>
            <w:r w:rsidRPr="009D0F05">
              <w:rPr>
                <w:rFonts w:ascii="Arial" w:hAnsi="Arial" w:cs="Arial"/>
                <w:b/>
                <w:bCs/>
              </w:rPr>
              <w:t>Relevant Contract</w:t>
            </w:r>
            <w:r>
              <w:rPr>
                <w:rFonts w:ascii="Arial" w:hAnsi="Arial" w:cs="Arial"/>
              </w:rPr>
              <w:t xml:space="preserve"> </w:t>
            </w:r>
            <w:r w:rsidRPr="00314357">
              <w:rPr>
                <w:rFonts w:ascii="Arial" w:hAnsi="Arial" w:cs="Arial"/>
              </w:rPr>
              <w:t xml:space="preserve">is </w:t>
            </w:r>
            <w:r>
              <w:rPr>
                <w:rFonts w:ascii="Arial" w:hAnsi="Arial" w:cs="Arial"/>
              </w:rPr>
              <w:t xml:space="preserve">recommended </w:t>
            </w:r>
            <w:r w:rsidRPr="00314357">
              <w:rPr>
                <w:rFonts w:ascii="Arial" w:hAnsi="Arial" w:cs="Arial"/>
              </w:rPr>
              <w:t xml:space="preserve">to be </w:t>
            </w:r>
            <w:r>
              <w:rPr>
                <w:rFonts w:ascii="Arial" w:hAnsi="Arial" w:cs="Arial"/>
              </w:rPr>
              <w:t xml:space="preserve">awarded, as more particularly described in the </w:t>
            </w:r>
            <w:r w:rsidRPr="009D0F05">
              <w:rPr>
                <w:rFonts w:ascii="Arial" w:hAnsi="Arial" w:cs="Arial"/>
                <w:b/>
                <w:bCs/>
              </w:rPr>
              <w:t>Onshore Tender Regulations</w:t>
            </w:r>
            <w:r>
              <w:rPr>
                <w:rFonts w:ascii="Arial" w:hAnsi="Arial" w:cs="Arial"/>
              </w:rPr>
              <w:t>;</w:t>
            </w:r>
          </w:p>
        </w:tc>
      </w:tr>
      <w:tr w:rsidR="00A3405F" w14:paraId="20F20BD0" w14:textId="77777777" w:rsidTr="00123BEA">
        <w:trPr>
          <w:gridAfter w:val="1"/>
          <w:wAfter w:w="29" w:type="dxa"/>
        </w:trPr>
        <w:tc>
          <w:tcPr>
            <w:tcW w:w="2695" w:type="dxa"/>
          </w:tcPr>
          <w:p w14:paraId="7BF3D6EA" w14:textId="1E8D092C" w:rsidR="00A3405F" w:rsidRPr="00CE24D1" w:rsidRDefault="00A3405F" w:rsidP="006E7788">
            <w:pPr>
              <w:pStyle w:val="BodyText"/>
              <w:spacing w:before="120" w:after="120"/>
              <w:rPr>
                <w:rFonts w:ascii="Arial" w:hAnsi="Arial" w:cs="Arial"/>
                <w:b/>
              </w:rPr>
            </w:pPr>
            <w:r w:rsidRPr="00604F68">
              <w:rPr>
                <w:rFonts w:ascii="Arial" w:hAnsi="Arial" w:cs="Arial"/>
                <w:b/>
                <w:bCs/>
              </w:rPr>
              <w:t>“Onshore Tender Regulations”</w:t>
            </w:r>
          </w:p>
        </w:tc>
        <w:tc>
          <w:tcPr>
            <w:tcW w:w="7625" w:type="dxa"/>
          </w:tcPr>
          <w:p w14:paraId="57878A70" w14:textId="77777777" w:rsidR="00A3405F" w:rsidRDefault="00A3405F" w:rsidP="006E7788">
            <w:pPr>
              <w:jc w:val="both"/>
              <w:rPr>
                <w:rFonts w:ascii="Arial" w:hAnsi="Arial" w:cs="Arial"/>
              </w:rPr>
            </w:pPr>
            <w:r w:rsidRPr="00F91D41">
              <w:rPr>
                <w:rFonts w:ascii="Arial" w:hAnsi="Arial" w:cs="Arial"/>
              </w:rPr>
              <w:t xml:space="preserve">those regulations made by the </w:t>
            </w:r>
            <w:r w:rsidRPr="009D0F05">
              <w:rPr>
                <w:rFonts w:ascii="Arial" w:hAnsi="Arial" w:cs="Arial"/>
                <w:b/>
                <w:bCs/>
              </w:rPr>
              <w:t>Authority</w:t>
            </w:r>
            <w:r w:rsidRPr="00F91D41">
              <w:rPr>
                <w:rFonts w:ascii="Arial" w:hAnsi="Arial" w:cs="Arial"/>
              </w:rPr>
              <w:t xml:space="preserve"> in accordance with section 6C of the </w:t>
            </w:r>
            <w:r w:rsidRPr="009D0F05">
              <w:rPr>
                <w:rFonts w:ascii="Arial" w:hAnsi="Arial" w:cs="Arial"/>
                <w:b/>
                <w:bCs/>
              </w:rPr>
              <w:t>Act</w:t>
            </w:r>
            <w:r w:rsidRPr="00F91D41">
              <w:rPr>
                <w:rFonts w:ascii="Arial" w:hAnsi="Arial" w:cs="Arial"/>
              </w:rPr>
              <w:t xml:space="preserve"> to facilitate the determination on a competitive basis of the person to whom an o</w:t>
            </w:r>
            <w:r>
              <w:rPr>
                <w:rFonts w:ascii="Arial" w:hAnsi="Arial" w:cs="Arial"/>
              </w:rPr>
              <w:t>n</w:t>
            </w:r>
            <w:r w:rsidRPr="00F91D41">
              <w:rPr>
                <w:rFonts w:ascii="Arial" w:hAnsi="Arial" w:cs="Arial"/>
              </w:rPr>
              <w:t>shore transmission licence is to be granted</w:t>
            </w:r>
            <w:r w:rsidR="007D6439">
              <w:rPr>
                <w:rFonts w:ascii="Arial" w:hAnsi="Arial" w:cs="Arial"/>
              </w:rPr>
              <w:t>;</w:t>
            </w:r>
          </w:p>
          <w:p w14:paraId="5488D8CD" w14:textId="4502D0EE" w:rsidR="007D6439" w:rsidRDefault="007D6439" w:rsidP="006E7788">
            <w:pPr>
              <w:jc w:val="both"/>
              <w:rPr>
                <w:rFonts w:ascii="Arial" w:hAnsi="Arial" w:cs="Arial"/>
              </w:rPr>
            </w:pPr>
          </w:p>
        </w:tc>
      </w:tr>
      <w:tr w:rsidR="006772B6" w14:paraId="2D0352EC" w14:textId="77777777" w:rsidTr="00123BEA">
        <w:trPr>
          <w:gridAfter w:val="1"/>
          <w:wAfter w:w="29" w:type="dxa"/>
        </w:trPr>
        <w:tc>
          <w:tcPr>
            <w:tcW w:w="2695" w:type="dxa"/>
          </w:tcPr>
          <w:p w14:paraId="48B7CD04" w14:textId="41FDBB49" w:rsidR="006772B6" w:rsidRDefault="006772B6" w:rsidP="006E7788">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03011155" w:rsidR="006772B6" w:rsidRDefault="006772B6" w:rsidP="006E7788">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w:t>
            </w:r>
            <w:r w:rsidR="004D7DC9">
              <w:rPr>
                <w:rFonts w:ascii="Arial" w:hAnsi="Arial" w:cs="Arial"/>
              </w:rPr>
              <w:t xml:space="preserve">, a </w:t>
            </w:r>
            <w:r w:rsidR="004D7DC9" w:rsidRPr="00FF4ED6">
              <w:rPr>
                <w:rFonts w:ascii="Arial" w:hAnsi="Arial" w:cs="Arial"/>
                <w:b/>
                <w:bCs/>
              </w:rPr>
              <w:t>Competitively Appointed Transmission Owner</w:t>
            </w:r>
            <w:r>
              <w:rPr>
                <w:rFonts w:ascii="Arial" w:hAnsi="Arial" w:cs="Arial"/>
              </w:rPr>
              <w:t xml:space="preserve"> or such other person in relation to whose transmission licence the Standard Conditions in Section D (transmission owner standard conditions) have been given effect;</w:t>
            </w:r>
          </w:p>
        </w:tc>
      </w:tr>
      <w:tr w:rsidR="006E7788" w14:paraId="7BABB093" w14:textId="77777777" w:rsidTr="00123BEA">
        <w:trPr>
          <w:gridAfter w:val="1"/>
          <w:wAfter w:w="29" w:type="dxa"/>
        </w:trPr>
        <w:tc>
          <w:tcPr>
            <w:tcW w:w="2695" w:type="dxa"/>
          </w:tcPr>
          <w:p w14:paraId="500429D1" w14:textId="6C5C5D2B" w:rsidR="006E7788" w:rsidRDefault="00B75C44" w:rsidP="006E7788">
            <w:pPr>
              <w:pStyle w:val="BodyText"/>
              <w:spacing w:before="120" w:after="120"/>
              <w:rPr>
                <w:rFonts w:ascii="Arial" w:hAnsi="Arial"/>
                <w:b/>
              </w:rPr>
            </w:pPr>
            <w:r>
              <w:rPr>
                <w:rFonts w:ascii="Arial" w:hAnsi="Arial"/>
                <w:b/>
              </w:rPr>
              <w:t>“</w:t>
            </w:r>
            <w:r w:rsidR="006E7788">
              <w:rPr>
                <w:rFonts w:ascii="Arial" w:hAnsi="Arial"/>
                <w:b/>
              </w:rPr>
              <w:t>Onshore Transmission System</w:t>
            </w:r>
            <w:r>
              <w:rPr>
                <w:rFonts w:ascii="Arial" w:hAnsi="Arial"/>
                <w:b/>
              </w:rPr>
              <w:t>”</w:t>
            </w:r>
          </w:p>
        </w:tc>
        <w:tc>
          <w:tcPr>
            <w:tcW w:w="7625" w:type="dxa"/>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106" w:name="_BPDCI_125"/>
            <w:r w:rsidRPr="002C7E03">
              <w:rPr>
                <w:rFonts w:ascii="Arial" w:hAnsi="Arial" w:cs="Arial"/>
                <w:szCs w:val="22"/>
              </w:rPr>
              <w:t>;</w:t>
            </w:r>
            <w:bookmarkEnd w:id="106"/>
          </w:p>
          <w:p w14:paraId="055A7E4B" w14:textId="77777777" w:rsidR="006E7788" w:rsidRDefault="006E7788" w:rsidP="006E7788">
            <w:pPr>
              <w:rPr>
                <w:rFonts w:ascii="Arial" w:hAnsi="Arial"/>
              </w:rPr>
            </w:pPr>
          </w:p>
        </w:tc>
      </w:tr>
      <w:tr w:rsidR="006E7788" w14:paraId="1F51A497" w14:textId="77777777" w:rsidTr="00123BEA">
        <w:trPr>
          <w:gridAfter w:val="1"/>
          <w:wAfter w:w="29" w:type="dxa"/>
        </w:trPr>
        <w:tc>
          <w:tcPr>
            <w:tcW w:w="2695" w:type="dxa"/>
          </w:tcPr>
          <w:p w14:paraId="04A1F37D" w14:textId="77777777" w:rsidR="006E7788" w:rsidRDefault="006E7788" w:rsidP="006E7788">
            <w:pPr>
              <w:pStyle w:val="BodyText"/>
              <w:rPr>
                <w:rFonts w:ascii="Arial" w:hAnsi="Arial" w:cs="Arial"/>
                <w:b/>
                <w:bCs/>
              </w:rPr>
            </w:pPr>
            <w:r>
              <w:rPr>
                <w:rFonts w:ascii="Arial" w:hAnsi="Arial" w:cs="Arial"/>
                <w:b/>
                <w:bCs/>
              </w:rPr>
              <w:t>“Onshore Construction Works”</w:t>
            </w:r>
          </w:p>
        </w:tc>
        <w:tc>
          <w:tcPr>
            <w:tcW w:w="7625" w:type="dxa"/>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00123BEA">
        <w:trPr>
          <w:gridAfter w:val="1"/>
          <w:wAfter w:w="29" w:type="dxa"/>
        </w:trPr>
        <w:tc>
          <w:tcPr>
            <w:tcW w:w="2695"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7625" w:type="dxa"/>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107" w:name="_BPDCD_126"/>
            <w:r w:rsidRPr="002C7E03">
              <w:rPr>
                <w:rFonts w:ascii="Arial" w:hAnsi="Arial" w:cs="Arial"/>
                <w:szCs w:val="22"/>
              </w:rPr>
              <w:t>;</w:t>
            </w:r>
            <w:bookmarkEnd w:id="107"/>
          </w:p>
        </w:tc>
      </w:tr>
      <w:tr w:rsidR="006E7788" w14:paraId="0D065011" w14:textId="77777777" w:rsidTr="00123BEA">
        <w:trPr>
          <w:gridAfter w:val="1"/>
          <w:wAfter w:w="29" w:type="dxa"/>
        </w:trPr>
        <w:tc>
          <w:tcPr>
            <w:tcW w:w="2695" w:type="dxa"/>
          </w:tcPr>
          <w:p w14:paraId="6EE3DDF6" w14:textId="77777777" w:rsidR="006E7788" w:rsidRDefault="006E7788" w:rsidP="006E7788">
            <w:pPr>
              <w:pStyle w:val="BodyText"/>
              <w:rPr>
                <w:rFonts w:ascii="Arial" w:hAnsi="Arial" w:cs="Arial"/>
                <w:b/>
                <w:bCs/>
              </w:rPr>
            </w:pPr>
            <w:r>
              <w:rPr>
                <w:rFonts w:ascii="Arial" w:hAnsi="Arial" w:cs="Arial"/>
                <w:b/>
                <w:bCs/>
              </w:rPr>
              <w:t>"Operating Agreement(s)"</w:t>
            </w:r>
          </w:p>
        </w:tc>
        <w:tc>
          <w:tcPr>
            <w:tcW w:w="7625" w:type="dxa"/>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00123BEA">
        <w:trPr>
          <w:gridAfter w:val="1"/>
          <w:wAfter w:w="29" w:type="dxa"/>
        </w:trPr>
        <w:tc>
          <w:tcPr>
            <w:tcW w:w="2695"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7625" w:type="dxa"/>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00123BEA">
        <w:trPr>
          <w:gridAfter w:val="1"/>
          <w:wAfter w:w="29" w:type="dxa"/>
        </w:trPr>
        <w:tc>
          <w:tcPr>
            <w:tcW w:w="2695"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7625" w:type="dxa"/>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00123BEA">
        <w:trPr>
          <w:gridAfter w:val="1"/>
          <w:wAfter w:w="29" w:type="dxa"/>
        </w:trPr>
        <w:tc>
          <w:tcPr>
            <w:tcW w:w="2695" w:type="dxa"/>
          </w:tcPr>
          <w:p w14:paraId="5A48ABA0" w14:textId="77777777" w:rsidR="006E7788" w:rsidRDefault="006E7788" w:rsidP="006E7788">
            <w:pPr>
              <w:pStyle w:val="BodyText"/>
              <w:rPr>
                <w:rFonts w:ascii="Arial" w:hAnsi="Arial" w:cs="Arial"/>
                <w:b/>
                <w:bCs/>
              </w:rPr>
            </w:pPr>
            <w:r>
              <w:rPr>
                <w:rFonts w:ascii="Arial" w:hAnsi="Arial" w:cs="Arial"/>
                <w:b/>
                <w:bCs/>
              </w:rPr>
              <w:t>"Operational"</w:t>
            </w:r>
          </w:p>
        </w:tc>
        <w:tc>
          <w:tcPr>
            <w:tcW w:w="7625" w:type="dxa"/>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00123BEA">
        <w:trPr>
          <w:gridAfter w:val="1"/>
          <w:wAfter w:w="29" w:type="dxa"/>
        </w:trPr>
        <w:tc>
          <w:tcPr>
            <w:tcW w:w="2695" w:type="dxa"/>
          </w:tcPr>
          <w:p w14:paraId="30FB4C67" w14:textId="77777777" w:rsidR="006E7788" w:rsidRDefault="006E7788" w:rsidP="006E7788">
            <w:pPr>
              <w:pStyle w:val="BodyText"/>
              <w:rPr>
                <w:rFonts w:ascii="Arial" w:hAnsi="Arial" w:cs="Arial"/>
                <w:b/>
                <w:bCs/>
              </w:rPr>
            </w:pPr>
            <w:r>
              <w:rPr>
                <w:rFonts w:ascii="Arial" w:hAnsi="Arial" w:cs="Arial"/>
                <w:b/>
                <w:bCs/>
              </w:rPr>
              <w:t>"Operational Date"</w:t>
            </w:r>
          </w:p>
        </w:tc>
        <w:tc>
          <w:tcPr>
            <w:tcW w:w="7625" w:type="dxa"/>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00123BEA">
        <w:trPr>
          <w:gridAfter w:val="1"/>
          <w:wAfter w:w="29" w:type="dxa"/>
        </w:trPr>
        <w:tc>
          <w:tcPr>
            <w:tcW w:w="2695"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7625" w:type="dxa"/>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00123BEA">
        <w:trPr>
          <w:gridAfter w:val="1"/>
          <w:wAfter w:w="29" w:type="dxa"/>
        </w:trPr>
        <w:tc>
          <w:tcPr>
            <w:tcW w:w="2695" w:type="dxa"/>
          </w:tcPr>
          <w:p w14:paraId="01B14642" w14:textId="77777777" w:rsidR="006E7788" w:rsidRDefault="006E7788" w:rsidP="006E7788">
            <w:pPr>
              <w:pStyle w:val="BodyText"/>
              <w:rPr>
                <w:rFonts w:ascii="Arial" w:hAnsi="Arial" w:cs="Arial"/>
                <w:b/>
                <w:bCs/>
              </w:rPr>
            </w:pPr>
            <w:r>
              <w:rPr>
                <w:rFonts w:ascii="Arial" w:hAnsi="Arial" w:cs="Arial"/>
                <w:b/>
                <w:bCs/>
              </w:rPr>
              <w:t>"Operational Intertripping"</w:t>
            </w:r>
          </w:p>
        </w:tc>
        <w:tc>
          <w:tcPr>
            <w:tcW w:w="7625" w:type="dxa"/>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6E7788" w14:paraId="2C9E2CEA" w14:textId="77777777" w:rsidTr="00123BEA">
        <w:trPr>
          <w:gridAfter w:val="1"/>
          <w:wAfter w:w="29" w:type="dxa"/>
        </w:trPr>
        <w:tc>
          <w:tcPr>
            <w:tcW w:w="2695" w:type="dxa"/>
          </w:tcPr>
          <w:p w14:paraId="75F715B7" w14:textId="77777777" w:rsidR="006E7788" w:rsidRDefault="006E7788" w:rsidP="006E7788">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6E7788" w:rsidRDefault="006E7788" w:rsidP="006E7788">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6E7788" w14:paraId="188185D9" w14:textId="77777777" w:rsidTr="00123BEA">
        <w:trPr>
          <w:gridAfter w:val="1"/>
          <w:wAfter w:w="29" w:type="dxa"/>
        </w:trPr>
        <w:tc>
          <w:tcPr>
            <w:tcW w:w="2695" w:type="dxa"/>
          </w:tcPr>
          <w:p w14:paraId="4B2DC79A" w14:textId="77777777" w:rsidR="006E7788" w:rsidRDefault="006E7788" w:rsidP="006E7788">
            <w:pPr>
              <w:pStyle w:val="BodyText"/>
              <w:rPr>
                <w:rFonts w:ascii="Arial" w:hAnsi="Arial" w:cs="Arial"/>
                <w:b/>
                <w:bCs/>
              </w:rPr>
            </w:pPr>
            <w:r>
              <w:rPr>
                <w:rFonts w:ascii="Arial" w:hAnsi="Arial" w:cs="Arial"/>
                <w:b/>
                <w:bCs/>
              </w:rPr>
              <w:t>"Operational Notification"</w:t>
            </w:r>
          </w:p>
        </w:tc>
        <w:tc>
          <w:tcPr>
            <w:tcW w:w="7625" w:type="dxa"/>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00123BEA">
        <w:trPr>
          <w:gridAfter w:val="1"/>
          <w:wAfter w:w="29" w:type="dxa"/>
        </w:trPr>
        <w:tc>
          <w:tcPr>
            <w:tcW w:w="2695" w:type="dxa"/>
          </w:tcPr>
          <w:p w14:paraId="3BF8A149" w14:textId="77777777" w:rsidR="006E7788" w:rsidRDefault="006E7788" w:rsidP="006E7788">
            <w:pPr>
              <w:pStyle w:val="BodyText"/>
              <w:rPr>
                <w:rFonts w:ascii="Arial" w:hAnsi="Arial" w:cs="Arial"/>
                <w:b/>
                <w:bCs/>
              </w:rPr>
            </w:pPr>
            <w:r>
              <w:rPr>
                <w:rFonts w:ascii="Arial" w:hAnsi="Arial" w:cs="Arial"/>
                <w:b/>
                <w:bCs/>
              </w:rPr>
              <w:t>"Original Party"</w:t>
            </w:r>
          </w:p>
        </w:tc>
        <w:tc>
          <w:tcPr>
            <w:tcW w:w="7625" w:type="dxa"/>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00123BEA">
        <w:trPr>
          <w:gridAfter w:val="1"/>
          <w:wAfter w:w="29" w:type="dxa"/>
        </w:trPr>
        <w:tc>
          <w:tcPr>
            <w:tcW w:w="2695"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7625" w:type="dxa"/>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00123BEA">
        <w:trPr>
          <w:gridAfter w:val="1"/>
          <w:wAfter w:w="29" w:type="dxa"/>
        </w:trPr>
        <w:tc>
          <w:tcPr>
            <w:tcW w:w="2695"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7625" w:type="dxa"/>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00123BEA">
        <w:trPr>
          <w:gridAfter w:val="1"/>
          <w:wAfter w:w="29" w:type="dxa"/>
        </w:trPr>
        <w:tc>
          <w:tcPr>
            <w:tcW w:w="2695" w:type="dxa"/>
          </w:tcPr>
          <w:p w14:paraId="5364E061" w14:textId="731894D6" w:rsidR="00B57FD0" w:rsidRDefault="006E7788" w:rsidP="006E7788">
            <w:pPr>
              <w:pStyle w:val="BodyText"/>
              <w:rPr>
                <w:rFonts w:ascii="Arial" w:hAnsi="Arial" w:cs="Arial"/>
                <w:b/>
                <w:bCs/>
              </w:rPr>
            </w:pPr>
            <w:r>
              <w:rPr>
                <w:rFonts w:ascii="Arial" w:hAnsi="Arial" w:cs="Arial"/>
                <w:b/>
                <w:bCs/>
              </w:rPr>
              <w:t>"Other User"</w:t>
            </w:r>
          </w:p>
        </w:tc>
        <w:tc>
          <w:tcPr>
            <w:tcW w:w="7625" w:type="dxa"/>
          </w:tcPr>
          <w:p w14:paraId="6000DB34" w14:textId="2274BA37" w:rsidR="00B57FD0" w:rsidRPr="00865203" w:rsidRDefault="006E7788" w:rsidP="006E7788">
            <w:pPr>
              <w:pStyle w:val="BodyText"/>
              <w:jc w:val="both"/>
              <w:rPr>
                <w:rFonts w:ascii="Arial" w:hAnsi="Arial" w:cs="Arial"/>
              </w:rPr>
            </w:pPr>
            <w:r>
              <w:rPr>
                <w:rFonts w:ascii="Arial" w:hAnsi="Arial" w:cs="Arial"/>
              </w:rPr>
              <w:t>as defined in Paragraph 6.10.3;</w:t>
            </w:r>
          </w:p>
        </w:tc>
      </w:tr>
      <w:tr w:rsidR="006E7788" w14:paraId="723F82FD" w14:textId="77777777" w:rsidTr="00123BEA">
        <w:trPr>
          <w:gridAfter w:val="1"/>
          <w:wAfter w:w="29" w:type="dxa"/>
        </w:trPr>
        <w:tc>
          <w:tcPr>
            <w:tcW w:w="2695"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00123BEA">
        <w:trPr>
          <w:gridAfter w:val="1"/>
          <w:wAfter w:w="29" w:type="dxa"/>
        </w:trPr>
        <w:tc>
          <w:tcPr>
            <w:tcW w:w="2695"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6E7788" w:rsidRPr="00BA5C7B" w:rsidRDefault="006E7788" w:rsidP="006E7788">
            <w:pPr>
              <w:jc w:val="both"/>
              <w:rPr>
                <w:rFonts w:ascii="Arial" w:hAnsi="Arial" w:cs="Arial"/>
                <w:szCs w:val="22"/>
              </w:rPr>
            </w:pPr>
          </w:p>
        </w:tc>
      </w:tr>
      <w:tr w:rsidR="006E7788" w14:paraId="014DD406" w14:textId="77777777" w:rsidTr="00123BEA">
        <w:trPr>
          <w:gridAfter w:val="1"/>
          <w:wAfter w:w="29" w:type="dxa"/>
        </w:trPr>
        <w:tc>
          <w:tcPr>
            <w:tcW w:w="2695"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00123BEA">
        <w:trPr>
          <w:gridAfter w:val="1"/>
          <w:wAfter w:w="29" w:type="dxa"/>
        </w:trPr>
        <w:tc>
          <w:tcPr>
            <w:tcW w:w="2695"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6E7788" w:rsidRPr="00BA5C7B" w:rsidRDefault="006E7788" w:rsidP="006E7788">
            <w:pPr>
              <w:jc w:val="both"/>
              <w:rPr>
                <w:rFonts w:ascii="Arial" w:hAnsi="Arial" w:cs="Arial"/>
                <w:szCs w:val="22"/>
              </w:rPr>
            </w:pPr>
          </w:p>
        </w:tc>
      </w:tr>
      <w:tr w:rsidR="006E7788" w14:paraId="7AF83256" w14:textId="77777777" w:rsidTr="00123BEA">
        <w:trPr>
          <w:gridAfter w:val="1"/>
          <w:wAfter w:w="29" w:type="dxa"/>
        </w:trPr>
        <w:tc>
          <w:tcPr>
            <w:tcW w:w="2695"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t xml:space="preserve"> </w:t>
            </w:r>
          </w:p>
        </w:tc>
      </w:tr>
      <w:tr w:rsidR="006E7788" w14:paraId="6120910C" w14:textId="77777777" w:rsidTr="00123BEA">
        <w:trPr>
          <w:gridAfter w:val="1"/>
          <w:wAfter w:w="29" w:type="dxa"/>
        </w:trPr>
        <w:tc>
          <w:tcPr>
            <w:tcW w:w="2695"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6E7788" w:rsidRPr="00BA5C7B" w:rsidRDefault="4B9E9046" w:rsidP="5659255A">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w:t>
            </w:r>
            <w:r w:rsidR="5410F779" w:rsidRPr="5659255A">
              <w:rPr>
                <w:rFonts w:ascii="Arial" w:hAnsi="Arial" w:cs="Arial"/>
              </w:rPr>
              <w:t>c</w:t>
            </w:r>
            <w:r w:rsidRPr="5659255A">
              <w:rPr>
                <w:rFonts w:ascii="Arial" w:hAnsi="Arial" w:cs="Arial"/>
              </w:rPr>
              <w:t xml:space="preserve">ondition </w:t>
            </w:r>
            <w:r w:rsidR="4F51AEBC" w:rsidRPr="5659255A">
              <w:rPr>
                <w:rFonts w:ascii="Arial" w:hAnsi="Arial" w:cs="Arial"/>
              </w:rPr>
              <w:t>D4</w:t>
            </w:r>
            <w:r w:rsidRPr="5659255A">
              <w:rPr>
                <w:rFonts w:ascii="Arial" w:hAnsi="Arial" w:cs="Arial"/>
              </w:rPr>
              <w:t xml:space="preserve"> of the </w:t>
            </w:r>
            <w:r w:rsidR="2FA3E8E9" w:rsidRPr="5659255A">
              <w:rPr>
                <w:rFonts w:ascii="Arial" w:hAnsi="Arial" w:cs="Arial"/>
                <w:b/>
                <w:bCs/>
              </w:rPr>
              <w:t>ESO</w:t>
            </w:r>
            <w:r w:rsidRPr="5659255A">
              <w:rPr>
                <w:rFonts w:ascii="Arial" w:hAnsi="Arial" w:cs="Arial"/>
                <w:b/>
                <w:bCs/>
              </w:rPr>
              <w:t xml:space="preserve">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6E7788" w:rsidRPr="00BA5C7B" w:rsidRDefault="006E7788" w:rsidP="006E7788">
            <w:pPr>
              <w:jc w:val="both"/>
              <w:rPr>
                <w:rFonts w:ascii="Arial" w:hAnsi="Arial" w:cs="Arial"/>
                <w:szCs w:val="22"/>
              </w:rPr>
            </w:pPr>
          </w:p>
        </w:tc>
      </w:tr>
      <w:tr w:rsidR="006E7788" w14:paraId="24DB5430" w14:textId="77777777" w:rsidTr="00123BEA">
        <w:trPr>
          <w:gridAfter w:val="1"/>
          <w:wAfter w:w="29" w:type="dxa"/>
        </w:trPr>
        <w:tc>
          <w:tcPr>
            <w:tcW w:w="2695"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6E7788" w:rsidRPr="00BA5C7B" w:rsidRDefault="006E7788" w:rsidP="006772B6">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6E7788" w14:paraId="5BA6363B" w14:textId="77777777" w:rsidTr="00123BEA">
        <w:trPr>
          <w:gridAfter w:val="1"/>
          <w:wAfter w:w="29" w:type="dxa"/>
        </w:trPr>
        <w:tc>
          <w:tcPr>
            <w:tcW w:w="2695"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7625" w:type="dxa"/>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00123BEA">
        <w:trPr>
          <w:gridAfter w:val="1"/>
          <w:wAfter w:w="29" w:type="dxa"/>
        </w:trPr>
        <w:tc>
          <w:tcPr>
            <w:tcW w:w="2695"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6E7788" w:rsidRPr="00BA5C7B" w:rsidRDefault="006E7788" w:rsidP="006E7788">
            <w:pPr>
              <w:pStyle w:val="BodyText"/>
              <w:jc w:val="both"/>
              <w:rPr>
                <w:rFonts w:ascii="Arial" w:hAnsi="Arial" w:cs="Arial"/>
                <w:iCs/>
                <w:szCs w:val="22"/>
              </w:rPr>
            </w:pPr>
            <w:bookmarkStart w:id="108"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08"/>
          </w:p>
        </w:tc>
      </w:tr>
      <w:tr w:rsidR="006E7788" w14:paraId="43F4117D" w14:textId="77777777" w:rsidTr="00123BEA">
        <w:trPr>
          <w:gridAfter w:val="1"/>
          <w:wAfter w:w="29" w:type="dxa"/>
        </w:trPr>
        <w:tc>
          <w:tcPr>
            <w:tcW w:w="2695"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00123BEA">
        <w:tblPrEx>
          <w:tblCellMar>
            <w:left w:w="108" w:type="dxa"/>
            <w:right w:w="108" w:type="dxa"/>
          </w:tblCellMar>
        </w:tblPrEx>
        <w:trPr>
          <w:gridAfter w:val="1"/>
          <w:wAfter w:w="29" w:type="dxa"/>
        </w:trPr>
        <w:tc>
          <w:tcPr>
            <w:tcW w:w="2695"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6E7788" w:rsidRPr="00BA5C7B" w:rsidRDefault="006E7788" w:rsidP="006E7788">
            <w:pPr>
              <w:pStyle w:val="BodyText"/>
              <w:jc w:val="both"/>
              <w:rPr>
                <w:rFonts w:ascii="Arial" w:hAnsi="Arial" w:cs="Arial"/>
                <w:szCs w:val="22"/>
              </w:rPr>
            </w:pPr>
            <w:bookmarkStart w:id="109" w:name="_BPDCD_127"/>
            <w:r w:rsidRPr="00BA5C7B">
              <w:rPr>
                <w:rFonts w:ascii="Arial" w:hAnsi="Arial" w:cs="Arial"/>
                <w:szCs w:val="22"/>
              </w:rPr>
              <w:t xml:space="preserve">shall </w:t>
            </w:r>
            <w:bookmarkEnd w:id="109"/>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00123BEA">
        <w:trPr>
          <w:gridAfter w:val="1"/>
          <w:wAfter w:w="29" w:type="dxa"/>
        </w:trPr>
        <w:tc>
          <w:tcPr>
            <w:tcW w:w="2695" w:type="dxa"/>
          </w:tcPr>
          <w:p w14:paraId="4B357515" w14:textId="1464E271"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r w:rsidR="0090418F">
              <w:rPr>
                <w:rFonts w:ascii="Arial" w:hAnsi="Arial" w:cs="Arial"/>
                <w:b/>
                <w:bCs/>
                <w:szCs w:val="22"/>
              </w:rPr>
              <w:t>person</w:t>
            </w:r>
            <w:r w:rsidRPr="00BA5C7B">
              <w:rPr>
                <w:rFonts w:ascii="Arial" w:hAnsi="Arial" w:cs="Arial"/>
                <w:b/>
                <w:bCs/>
                <w:szCs w:val="22"/>
              </w:rPr>
              <w:t>"</w:t>
            </w:r>
          </w:p>
        </w:tc>
        <w:tc>
          <w:tcPr>
            <w:tcW w:w="7625" w:type="dxa"/>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00123BEA">
        <w:trPr>
          <w:gridAfter w:val="1"/>
          <w:wAfter w:w="29" w:type="dxa"/>
        </w:trPr>
        <w:tc>
          <w:tcPr>
            <w:tcW w:w="2695"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00123BEA">
        <w:trPr>
          <w:gridAfter w:val="1"/>
          <w:wAfter w:w="29" w:type="dxa"/>
        </w:trPr>
        <w:tc>
          <w:tcPr>
            <w:tcW w:w="2695"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00123BEA">
        <w:trPr>
          <w:gridAfter w:val="1"/>
          <w:wAfter w:w="29" w:type="dxa"/>
        </w:trPr>
        <w:tc>
          <w:tcPr>
            <w:tcW w:w="2695"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00123BEA">
        <w:trPr>
          <w:gridAfter w:val="1"/>
          <w:wAfter w:w="29" w:type="dxa"/>
        </w:trPr>
        <w:tc>
          <w:tcPr>
            <w:tcW w:w="2695"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00123BEA">
        <w:trPr>
          <w:gridAfter w:val="1"/>
          <w:wAfter w:w="29" w:type="dxa"/>
        </w:trPr>
        <w:tc>
          <w:tcPr>
            <w:tcW w:w="2695"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00123BEA">
        <w:trPr>
          <w:gridAfter w:val="1"/>
          <w:wAfter w:w="29" w:type="dxa"/>
        </w:trPr>
        <w:tc>
          <w:tcPr>
            <w:tcW w:w="2695"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00123BEA">
        <w:trPr>
          <w:gridAfter w:val="1"/>
          <w:wAfter w:w="29" w:type="dxa"/>
        </w:trPr>
        <w:tc>
          <w:tcPr>
            <w:tcW w:w="2695"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00123BEA">
        <w:trPr>
          <w:gridAfter w:val="1"/>
          <w:wAfter w:w="29" w:type="dxa"/>
        </w:trPr>
        <w:tc>
          <w:tcPr>
            <w:tcW w:w="2695"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00123BEA">
        <w:trPr>
          <w:gridAfter w:val="1"/>
          <w:wAfter w:w="29" w:type="dxa"/>
        </w:trPr>
        <w:tc>
          <w:tcPr>
            <w:tcW w:w="2695"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00123BEA">
        <w:trPr>
          <w:gridAfter w:val="1"/>
          <w:wAfter w:w="29" w:type="dxa"/>
        </w:trPr>
        <w:tc>
          <w:tcPr>
            <w:tcW w:w="2695"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10" w:name="_BPDCD_128"/>
            <w:r w:rsidRPr="00BA5C7B">
              <w:rPr>
                <w:rFonts w:ascii="Arial" w:hAnsi="Arial" w:cs="Arial"/>
                <w:b/>
                <w:bCs/>
                <w:szCs w:val="22"/>
              </w:rPr>
              <w:t>The Company</w:t>
            </w:r>
            <w:r w:rsidRPr="00BA5C7B">
              <w:rPr>
                <w:rFonts w:ascii="Arial" w:hAnsi="Arial" w:cs="Arial"/>
                <w:szCs w:val="22"/>
              </w:rPr>
              <w:t xml:space="preserve"> </w:t>
            </w:r>
            <w:bookmarkEnd w:id="110"/>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2068F7" w14:paraId="0002F9BB" w14:textId="77777777" w:rsidTr="00123BEA">
        <w:trPr>
          <w:gridAfter w:val="1"/>
          <w:wAfter w:w="29" w:type="dxa"/>
          <w:ins w:id="111" w:author="Chris Warburton (NESO)" w:date="2025-06-03T12:20:00Z"/>
        </w:trPr>
        <w:tc>
          <w:tcPr>
            <w:tcW w:w="2695" w:type="dxa"/>
          </w:tcPr>
          <w:p w14:paraId="1CEE0464" w14:textId="03477BC1" w:rsidR="002068F7" w:rsidRPr="00BA5C7B" w:rsidRDefault="002068F7" w:rsidP="002068F7">
            <w:pPr>
              <w:pStyle w:val="BodyText"/>
              <w:rPr>
                <w:ins w:id="112" w:author="Chris Warburton (NESO)" w:date="2025-06-03T12:20:00Z" w16du:dateUtc="2025-06-03T11:20:00Z"/>
                <w:rFonts w:ascii="Arial" w:hAnsi="Arial" w:cs="Arial"/>
                <w:b/>
                <w:bCs/>
                <w:szCs w:val="22"/>
              </w:rPr>
            </w:pPr>
            <w:ins w:id="113" w:author="Chris Warburton (NESO)" w:date="2025-06-03T12:21:00Z" w16du:dateUtc="2025-06-03T11:21:00Z">
              <w:r w:rsidRPr="00F67868">
                <w:rPr>
                  <w:rFonts w:ascii="Arial" w:hAnsi="Arial" w:cs="Arial"/>
                  <w:b/>
                  <w:bCs/>
                  <w:szCs w:val="22"/>
                </w:rPr>
                <w:t>“PCF Activation Date”</w:t>
              </w:r>
            </w:ins>
          </w:p>
        </w:tc>
        <w:tc>
          <w:tcPr>
            <w:tcW w:w="7625" w:type="dxa"/>
          </w:tcPr>
          <w:p w14:paraId="722B3E53" w14:textId="68634179" w:rsidR="002068F7" w:rsidRPr="5659255A" w:rsidRDefault="002068F7" w:rsidP="002068F7">
            <w:pPr>
              <w:pStyle w:val="BodyText"/>
              <w:jc w:val="both"/>
              <w:rPr>
                <w:ins w:id="114" w:author="Chris Warburton (NESO)" w:date="2025-06-03T12:20:00Z" w16du:dateUtc="2025-06-03T11:20:00Z"/>
                <w:rFonts w:ascii="Arial" w:hAnsi="Arial" w:cs="Arial"/>
              </w:rPr>
            </w:pPr>
            <w:ins w:id="115" w:author="Chris Warburton (NESO)" w:date="2025-06-03T12:21:00Z" w16du:dateUtc="2025-06-03T11:21:00Z">
              <w:r w:rsidRPr="00F67868">
                <w:rPr>
                  <w:rFonts w:ascii="Arial" w:hAnsi="Arial" w:cs="Arial"/>
                  <w:szCs w:val="22"/>
                </w:rPr>
                <w:t xml:space="preserve">the date set out by </w:t>
              </w:r>
              <w:r w:rsidRPr="00F67868">
                <w:rPr>
                  <w:rFonts w:ascii="Arial" w:hAnsi="Arial" w:cs="Arial"/>
                  <w:b/>
                  <w:bCs/>
                  <w:szCs w:val="22"/>
                </w:rPr>
                <w:t>The Company</w:t>
              </w:r>
              <w:r w:rsidRPr="00F67868">
                <w:rPr>
                  <w:rFonts w:ascii="Arial" w:hAnsi="Arial" w:cs="Arial"/>
                  <w:szCs w:val="22"/>
                </w:rPr>
                <w:t xml:space="preserve"> in a </w:t>
              </w:r>
              <w:r w:rsidRPr="00F67868">
                <w:rPr>
                  <w:rFonts w:ascii="Arial" w:hAnsi="Arial" w:cs="Arial"/>
                  <w:b/>
                  <w:bCs/>
                  <w:szCs w:val="22"/>
                </w:rPr>
                <w:t>PCF Determination Notice</w:t>
              </w:r>
              <w:r w:rsidRPr="00F67868">
                <w:rPr>
                  <w:rFonts w:ascii="Arial" w:hAnsi="Arial" w:cs="Arial"/>
                  <w:szCs w:val="22"/>
                </w:rPr>
                <w:t xml:space="preserve">, which must be not less than three months following a determination by the </w:t>
              </w:r>
              <w:r w:rsidRPr="00F67868">
                <w:rPr>
                  <w:rFonts w:ascii="Arial" w:hAnsi="Arial" w:cs="Arial"/>
                  <w:b/>
                  <w:szCs w:val="22"/>
                </w:rPr>
                <w:t>Authority</w:t>
              </w:r>
              <w:r w:rsidRPr="00F67868">
                <w:rPr>
                  <w:rFonts w:ascii="Arial" w:hAnsi="Arial" w:cs="Arial"/>
                  <w:szCs w:val="22"/>
                </w:rPr>
                <w:t xml:space="preserve"> under Paragraph 2.</w:t>
              </w:r>
              <w:r w:rsidRPr="001C4097">
                <w:rPr>
                  <w:rFonts w:ascii="Arial" w:hAnsi="Arial" w:cs="Arial"/>
                  <w:szCs w:val="22"/>
                </w:rPr>
                <w:t>4</w:t>
              </w:r>
              <w:r w:rsidRPr="00F67868">
                <w:rPr>
                  <w:rFonts w:ascii="Arial" w:hAnsi="Arial" w:cs="Arial"/>
                  <w:szCs w:val="22"/>
                </w:rPr>
                <w:t xml:space="preserve"> of Part Five of the </w:t>
              </w:r>
              <w:r w:rsidRPr="00F67868">
                <w:rPr>
                  <w:rFonts w:ascii="Arial" w:hAnsi="Arial" w:cs="Arial"/>
                  <w:b/>
                  <w:bCs/>
                  <w:szCs w:val="22"/>
                </w:rPr>
                <w:t>User Commitment Methodology</w:t>
              </w:r>
              <w:r w:rsidRPr="00F67868">
                <w:rPr>
                  <w:rFonts w:ascii="Arial" w:hAnsi="Arial" w:cs="Arial"/>
                  <w:szCs w:val="22"/>
                </w:rPr>
                <w:t xml:space="preserve"> or, where there is no such determination, </w:t>
              </w:r>
              <w:r w:rsidRPr="001C4097">
                <w:rPr>
                  <w:rFonts w:ascii="Arial" w:hAnsi="Arial" w:cs="Arial"/>
                  <w:szCs w:val="22"/>
                </w:rPr>
                <w:t>not less than</w:t>
              </w:r>
              <w:r w:rsidRPr="00F67868">
                <w:rPr>
                  <w:rFonts w:ascii="Arial" w:hAnsi="Arial" w:cs="Arial"/>
                  <w:szCs w:val="22"/>
                </w:rPr>
                <w:t xml:space="preserve"> three months following the end of the period set out in that Paragraph 2.</w:t>
              </w:r>
              <w:r w:rsidRPr="001C4097">
                <w:rPr>
                  <w:rFonts w:ascii="Arial" w:hAnsi="Arial" w:cs="Arial"/>
                  <w:szCs w:val="22"/>
                </w:rPr>
                <w:t>4</w:t>
              </w:r>
              <w:r w:rsidRPr="00F67868">
                <w:rPr>
                  <w:rFonts w:ascii="Arial" w:hAnsi="Arial" w:cs="Arial"/>
                  <w:szCs w:val="22"/>
                </w:rPr>
                <w:t xml:space="preserve">; </w:t>
              </w:r>
            </w:ins>
          </w:p>
        </w:tc>
      </w:tr>
      <w:tr w:rsidR="008617DC" w14:paraId="74E01BB2" w14:textId="77777777" w:rsidTr="00123BEA">
        <w:trPr>
          <w:gridAfter w:val="1"/>
          <w:wAfter w:w="29" w:type="dxa"/>
          <w:ins w:id="116" w:author="Chris Warburton (NESO)" w:date="2025-06-03T12:21:00Z"/>
        </w:trPr>
        <w:tc>
          <w:tcPr>
            <w:tcW w:w="2695" w:type="dxa"/>
          </w:tcPr>
          <w:p w14:paraId="069CB98F" w14:textId="72739F53" w:rsidR="008617DC" w:rsidRPr="00BA5C7B" w:rsidRDefault="008617DC" w:rsidP="008617DC">
            <w:pPr>
              <w:pStyle w:val="BodyText"/>
              <w:rPr>
                <w:ins w:id="117" w:author="Chris Warburton (NESO)" w:date="2025-06-03T12:21:00Z" w16du:dateUtc="2025-06-03T11:21:00Z"/>
                <w:rFonts w:ascii="Arial" w:hAnsi="Arial" w:cs="Arial"/>
                <w:b/>
                <w:bCs/>
                <w:szCs w:val="22"/>
              </w:rPr>
            </w:pPr>
            <w:ins w:id="118" w:author="Chris Warburton (NESO)" w:date="2025-06-03T12:21:00Z" w16du:dateUtc="2025-06-03T11:21:00Z">
              <w:r w:rsidRPr="00F67868">
                <w:rPr>
                  <w:rFonts w:ascii="Arial" w:hAnsi="Arial" w:cs="Arial"/>
                  <w:b/>
                  <w:bCs/>
                  <w:szCs w:val="22"/>
                </w:rPr>
                <w:t xml:space="preserve">“PCF </w:t>
              </w:r>
              <w:r w:rsidRPr="001C4097">
                <w:rPr>
                  <w:rFonts w:ascii="Arial" w:hAnsi="Arial" w:cs="Arial"/>
                  <w:b/>
                  <w:bCs/>
                  <w:szCs w:val="22"/>
                </w:rPr>
                <w:t xml:space="preserve">Activation </w:t>
              </w:r>
              <w:r w:rsidRPr="00F67868">
                <w:rPr>
                  <w:rFonts w:ascii="Arial" w:hAnsi="Arial" w:cs="Arial"/>
                  <w:b/>
                  <w:bCs/>
                  <w:szCs w:val="22"/>
                </w:rPr>
                <w:t>Metric”</w:t>
              </w:r>
            </w:ins>
          </w:p>
        </w:tc>
        <w:tc>
          <w:tcPr>
            <w:tcW w:w="7625" w:type="dxa"/>
          </w:tcPr>
          <w:p w14:paraId="58B421F8" w14:textId="77777777" w:rsidR="008617DC" w:rsidRPr="00235B06" w:rsidRDefault="008617DC" w:rsidP="008617DC">
            <w:pPr>
              <w:tabs>
                <w:tab w:val="left" w:pos="2160"/>
                <w:tab w:val="left" w:pos="2880"/>
                <w:tab w:val="left" w:pos="3600"/>
                <w:tab w:val="left" w:pos="4320"/>
                <w:tab w:val="left" w:pos="5040"/>
                <w:tab w:val="left" w:pos="5760"/>
                <w:tab w:val="left" w:pos="6480"/>
                <w:tab w:val="left" w:pos="7200"/>
                <w:tab w:val="left" w:pos="7920"/>
                <w:tab w:val="left" w:pos="8640"/>
              </w:tabs>
              <w:jc w:val="both"/>
              <w:rPr>
                <w:ins w:id="119" w:author="Chris Warburton (NESO)" w:date="2025-06-03T12:21:00Z" w16du:dateUtc="2025-06-03T11:21:00Z"/>
                <w:rFonts w:ascii="Arial" w:hAnsi="Arial" w:cs="Arial"/>
                <w:szCs w:val="22"/>
              </w:rPr>
            </w:pPr>
            <w:ins w:id="120" w:author="Chris Warburton (NESO)" w:date="2025-06-03T12:21:00Z" w16du:dateUtc="2025-06-03T11:21:00Z">
              <w:r w:rsidRPr="00235B06">
                <w:rPr>
                  <w:rFonts w:ascii="Arial" w:hAnsi="Arial" w:cs="Arial"/>
                  <w:szCs w:val="22"/>
                </w:rPr>
                <w:t>the cumulative total (in MW) of</w:t>
              </w:r>
              <w:r w:rsidRPr="00235B06">
                <w:rPr>
                  <w:rFonts w:ascii="Arial" w:hAnsi="Arial" w:cs="Arial"/>
                  <w:b/>
                  <w:szCs w:val="22"/>
                </w:rPr>
                <w:t xml:space="preserve"> Transmission Entry Capacity</w:t>
              </w:r>
              <w:r w:rsidRPr="00235B06">
                <w:rPr>
                  <w:rFonts w:ascii="Arial" w:hAnsi="Arial" w:cs="Arial"/>
                  <w:szCs w:val="22"/>
                </w:rPr>
                <w:t xml:space="preserve">, </w:t>
              </w:r>
              <w:r w:rsidRPr="00235B06">
                <w:rPr>
                  <w:rFonts w:ascii="Arial" w:hAnsi="Arial" w:cs="Arial"/>
                  <w:b/>
                  <w:szCs w:val="22"/>
                </w:rPr>
                <w:t>Developer Capacity</w:t>
              </w:r>
              <w:r w:rsidRPr="00235B06">
                <w:rPr>
                  <w:rFonts w:ascii="Arial" w:hAnsi="Arial" w:cs="Arial"/>
                  <w:szCs w:val="22"/>
                </w:rPr>
                <w:t xml:space="preserve"> and </w:t>
              </w:r>
              <w:r w:rsidRPr="00235B06">
                <w:rPr>
                  <w:rFonts w:ascii="Arial" w:hAnsi="Arial" w:cs="Arial"/>
                  <w:b/>
                  <w:szCs w:val="22"/>
                </w:rPr>
                <w:t xml:space="preserve">Interconnector User Commitment Capacity </w:t>
              </w:r>
              <w:r w:rsidRPr="001F3F64">
                <w:rPr>
                  <w:rFonts w:ascii="Arial" w:hAnsi="Arial" w:cs="Arial"/>
                  <w:szCs w:val="22"/>
                </w:rPr>
                <w:t xml:space="preserve">where </w:t>
              </w:r>
              <w:r w:rsidRPr="001F3F64">
                <w:rPr>
                  <w:rFonts w:ascii="Arial" w:hAnsi="Arial" w:cs="Arial"/>
                  <w:b/>
                  <w:bCs/>
                  <w:szCs w:val="22"/>
                </w:rPr>
                <w:t>Relevant</w:t>
              </w:r>
              <w:r w:rsidRPr="001F3F64">
                <w:rPr>
                  <w:rFonts w:ascii="Arial" w:hAnsi="Arial" w:cs="Arial"/>
                  <w:szCs w:val="22"/>
                </w:rPr>
                <w:t xml:space="preserve"> </w:t>
              </w:r>
              <w:r w:rsidRPr="001F3F64">
                <w:rPr>
                  <w:rFonts w:ascii="Arial" w:hAnsi="Arial" w:cs="Arial"/>
                  <w:b/>
                  <w:bCs/>
                  <w:szCs w:val="22"/>
                </w:rPr>
                <w:t>Construction Agreements</w:t>
              </w:r>
              <w:r w:rsidRPr="001F3F64">
                <w:rPr>
                  <w:rFonts w:ascii="Arial" w:hAnsi="Arial" w:cs="Arial"/>
                  <w:szCs w:val="22"/>
                </w:rPr>
                <w:t xml:space="preserve"> between it and </w:t>
              </w:r>
              <w:r w:rsidRPr="001F3F64">
                <w:rPr>
                  <w:rFonts w:ascii="Arial" w:hAnsi="Arial" w:cs="Arial"/>
                  <w:b/>
                  <w:bCs/>
                  <w:szCs w:val="22"/>
                </w:rPr>
                <w:t>The Company</w:t>
              </w:r>
              <w:r w:rsidRPr="00235B06">
                <w:rPr>
                  <w:rFonts w:ascii="Arial" w:hAnsi="Arial" w:cs="Arial"/>
                  <w:szCs w:val="22"/>
                </w:rPr>
                <w:t>:</w:t>
              </w:r>
            </w:ins>
          </w:p>
          <w:p w14:paraId="118819D0" w14:textId="77777777" w:rsidR="008617DC" w:rsidRPr="00235B06" w:rsidRDefault="008617DC" w:rsidP="008617DC">
            <w:pPr>
              <w:tabs>
                <w:tab w:val="left" w:pos="2160"/>
                <w:tab w:val="left" w:pos="2880"/>
                <w:tab w:val="left" w:pos="3600"/>
                <w:tab w:val="left" w:pos="4320"/>
                <w:tab w:val="left" w:pos="5040"/>
                <w:tab w:val="left" w:pos="5760"/>
                <w:tab w:val="left" w:pos="6480"/>
                <w:tab w:val="left" w:pos="7200"/>
                <w:tab w:val="left" w:pos="7920"/>
                <w:tab w:val="left" w:pos="8640"/>
              </w:tabs>
              <w:jc w:val="both"/>
              <w:rPr>
                <w:ins w:id="121" w:author="Chris Warburton (NESO)" w:date="2025-06-03T12:21:00Z" w16du:dateUtc="2025-06-03T11:21:00Z"/>
                <w:rFonts w:ascii="Arial" w:hAnsi="Arial" w:cs="Arial"/>
                <w:szCs w:val="22"/>
              </w:rPr>
            </w:pPr>
          </w:p>
          <w:p w14:paraId="2D52F790" w14:textId="77777777" w:rsidR="008617DC" w:rsidRPr="00235B06" w:rsidRDefault="008617DC">
            <w:pPr>
              <w:tabs>
                <w:tab w:val="left" w:pos="881"/>
                <w:tab w:val="left" w:pos="2160"/>
                <w:tab w:val="left" w:pos="2880"/>
                <w:tab w:val="left" w:pos="3600"/>
                <w:tab w:val="left" w:pos="4320"/>
                <w:tab w:val="left" w:pos="5040"/>
                <w:tab w:val="left" w:pos="5760"/>
                <w:tab w:val="left" w:pos="6480"/>
                <w:tab w:val="left" w:pos="7200"/>
                <w:tab w:val="left" w:pos="7920"/>
                <w:tab w:val="left" w:pos="8640"/>
              </w:tabs>
              <w:jc w:val="both"/>
              <w:rPr>
                <w:ins w:id="122" w:author="Chris Warburton (NESO)" w:date="2025-06-03T12:21:00Z" w16du:dateUtc="2025-06-03T11:21:00Z"/>
                <w:rFonts w:ascii="Arial" w:hAnsi="Arial" w:cs="Arial"/>
                <w:szCs w:val="22"/>
              </w:rPr>
              <w:pPrChange w:id="123" w:author="Chris Warburton (NESO)" w:date="2025-06-03T12:22:00Z" w16du:dateUtc="2025-06-03T11:22:00Z">
                <w:pPr>
                  <w:tabs>
                    <w:tab w:val="left" w:pos="2160"/>
                    <w:tab w:val="left" w:pos="2880"/>
                    <w:tab w:val="left" w:pos="3600"/>
                    <w:tab w:val="left" w:pos="4320"/>
                    <w:tab w:val="left" w:pos="5040"/>
                    <w:tab w:val="left" w:pos="5760"/>
                    <w:tab w:val="left" w:pos="6480"/>
                    <w:tab w:val="left" w:pos="7200"/>
                    <w:tab w:val="left" w:pos="7920"/>
                    <w:tab w:val="left" w:pos="8640"/>
                  </w:tabs>
                  <w:jc w:val="both"/>
                </w:pPr>
              </w:pPrChange>
            </w:pPr>
            <w:ins w:id="124" w:author="Chris Warburton (NESO)" w:date="2025-06-03T12:21:00Z" w16du:dateUtc="2025-06-03T11:21:00Z">
              <w:r w:rsidRPr="00235B06">
                <w:rPr>
                  <w:rFonts w:ascii="Arial" w:hAnsi="Arial" w:cs="Arial"/>
                  <w:szCs w:val="22"/>
                </w:rPr>
                <w:t xml:space="preserve">(a) were terminated (by </w:t>
              </w:r>
              <w:r w:rsidRPr="00235B06">
                <w:rPr>
                  <w:rFonts w:ascii="Arial" w:hAnsi="Arial" w:cs="Arial"/>
                  <w:b/>
                  <w:bCs/>
                  <w:szCs w:val="22"/>
                </w:rPr>
                <w:t>The Company</w:t>
              </w:r>
              <w:r w:rsidRPr="00235B06">
                <w:rPr>
                  <w:rFonts w:ascii="Arial" w:hAnsi="Arial" w:cs="Arial"/>
                  <w:szCs w:val="22"/>
                </w:rPr>
                <w:t>)</w:t>
              </w:r>
              <w:r w:rsidRPr="00235B06">
                <w:rPr>
                  <w:rFonts w:ascii="Arial" w:hAnsi="Arial" w:cs="Arial"/>
                  <w:b/>
                  <w:bCs/>
                  <w:szCs w:val="22"/>
                </w:rPr>
                <w:t xml:space="preserve"> </w:t>
              </w:r>
              <w:r w:rsidRPr="00235B06">
                <w:rPr>
                  <w:rFonts w:ascii="Arial" w:hAnsi="Arial" w:cs="Arial"/>
                  <w:szCs w:val="22"/>
                </w:rPr>
                <w:t xml:space="preserve">due to a failure by the </w:t>
              </w:r>
              <w:r w:rsidRPr="00235B06">
                <w:rPr>
                  <w:rFonts w:ascii="Arial" w:hAnsi="Arial" w:cs="Arial"/>
                  <w:b/>
                  <w:bCs/>
                  <w:szCs w:val="22"/>
                </w:rPr>
                <w:t>User</w:t>
              </w:r>
              <w:r w:rsidRPr="00235B06">
                <w:rPr>
                  <w:rFonts w:ascii="Arial" w:hAnsi="Arial" w:cs="Arial"/>
                  <w:szCs w:val="22"/>
                </w:rPr>
                <w:t xml:space="preserve"> to meet </w:t>
              </w:r>
              <w:r w:rsidRPr="00235B06">
                <w:rPr>
                  <w:rFonts w:ascii="Arial" w:hAnsi="Arial" w:cs="Arial"/>
                  <w:b/>
                  <w:bCs/>
                  <w:szCs w:val="22"/>
                </w:rPr>
                <w:t>Milestone 1</w:t>
              </w:r>
              <w:r w:rsidRPr="00235B06">
                <w:rPr>
                  <w:rFonts w:ascii="Arial" w:hAnsi="Arial" w:cs="Arial"/>
                  <w:szCs w:val="22"/>
                </w:rPr>
                <w:t xml:space="preserve">; </w:t>
              </w:r>
              <w:r w:rsidRPr="001F3F64">
                <w:rPr>
                  <w:rFonts w:ascii="Arial" w:hAnsi="Arial" w:cs="Arial"/>
                  <w:szCs w:val="22"/>
                </w:rPr>
                <w:t>or</w:t>
              </w:r>
            </w:ins>
          </w:p>
          <w:p w14:paraId="62F00F39" w14:textId="77777777" w:rsidR="008617DC" w:rsidRPr="00235B06" w:rsidRDefault="008617DC" w:rsidP="008617DC">
            <w:pPr>
              <w:tabs>
                <w:tab w:val="left" w:pos="2160"/>
                <w:tab w:val="left" w:pos="2880"/>
                <w:tab w:val="left" w:pos="3600"/>
                <w:tab w:val="left" w:pos="4320"/>
                <w:tab w:val="left" w:pos="5040"/>
                <w:tab w:val="left" w:pos="5760"/>
                <w:tab w:val="left" w:pos="6480"/>
                <w:tab w:val="left" w:pos="7200"/>
                <w:tab w:val="left" w:pos="7920"/>
                <w:tab w:val="left" w:pos="8640"/>
              </w:tabs>
              <w:jc w:val="both"/>
              <w:rPr>
                <w:ins w:id="125" w:author="Chris Warburton (NESO)" w:date="2025-06-03T12:21:00Z" w16du:dateUtc="2025-06-03T11:21:00Z"/>
                <w:rFonts w:ascii="Arial" w:hAnsi="Arial" w:cs="Arial"/>
                <w:szCs w:val="22"/>
              </w:rPr>
            </w:pPr>
          </w:p>
          <w:p w14:paraId="2E84FB97" w14:textId="77777777" w:rsidR="008617DC" w:rsidRPr="00235B06" w:rsidRDefault="008617DC" w:rsidP="008617DC">
            <w:pPr>
              <w:tabs>
                <w:tab w:val="left" w:pos="2160"/>
                <w:tab w:val="left" w:pos="2880"/>
                <w:tab w:val="left" w:pos="3600"/>
                <w:tab w:val="left" w:pos="4320"/>
                <w:tab w:val="left" w:pos="5040"/>
                <w:tab w:val="left" w:pos="5760"/>
                <w:tab w:val="left" w:pos="6480"/>
                <w:tab w:val="left" w:pos="7200"/>
                <w:tab w:val="left" w:pos="7920"/>
                <w:tab w:val="left" w:pos="8640"/>
              </w:tabs>
              <w:jc w:val="both"/>
              <w:rPr>
                <w:ins w:id="126" w:author="Chris Warburton (NESO)" w:date="2025-06-03T12:21:00Z" w16du:dateUtc="2025-06-03T11:21:00Z"/>
                <w:rFonts w:ascii="Arial" w:hAnsi="Arial" w:cs="Arial"/>
                <w:szCs w:val="22"/>
              </w:rPr>
            </w:pPr>
            <w:ins w:id="127" w:author="Chris Warburton (NESO)" w:date="2025-06-03T12:21:00Z" w16du:dateUtc="2025-06-03T11:21:00Z">
              <w:r w:rsidRPr="001F3F64">
                <w:rPr>
                  <w:rFonts w:ascii="Arial" w:hAnsi="Arial" w:cs="Arial"/>
                  <w:szCs w:val="22"/>
                </w:rPr>
                <w:t xml:space="preserve">(b) had </w:t>
              </w:r>
              <w:r w:rsidRPr="001F3F64">
                <w:rPr>
                  <w:rFonts w:ascii="Arial" w:hAnsi="Arial" w:cs="Arial"/>
                  <w:b/>
                  <w:szCs w:val="22"/>
                </w:rPr>
                <w:t xml:space="preserve">Transmission Entry Capacity </w:t>
              </w:r>
              <w:r w:rsidRPr="001F3F64">
                <w:rPr>
                  <w:rFonts w:ascii="Arial" w:hAnsi="Arial" w:cs="Arial"/>
                  <w:bCs/>
                  <w:szCs w:val="22"/>
                </w:rPr>
                <w:t>or</w:t>
              </w:r>
              <w:r w:rsidRPr="001F3F64">
                <w:rPr>
                  <w:rFonts w:ascii="Arial" w:hAnsi="Arial" w:cs="Arial"/>
                  <w:szCs w:val="22"/>
                </w:rPr>
                <w:t xml:space="preserve"> </w:t>
              </w:r>
              <w:r w:rsidRPr="001F3F64">
                <w:rPr>
                  <w:rFonts w:ascii="Arial" w:hAnsi="Arial" w:cs="Arial"/>
                  <w:b/>
                  <w:szCs w:val="22"/>
                </w:rPr>
                <w:t>Interconnector User Commitment Capacity</w:t>
              </w:r>
              <w:r w:rsidRPr="001F3F64">
                <w:rPr>
                  <w:rFonts w:ascii="Arial" w:hAnsi="Arial" w:cs="Arial"/>
                  <w:szCs w:val="22"/>
                </w:rPr>
                <w:t xml:space="preserve"> reduced (by </w:t>
              </w:r>
              <w:r w:rsidRPr="001F3F64">
                <w:rPr>
                  <w:rFonts w:ascii="Arial" w:hAnsi="Arial" w:cs="Arial"/>
                  <w:b/>
                  <w:bCs/>
                  <w:szCs w:val="22"/>
                </w:rPr>
                <w:t>The Company</w:t>
              </w:r>
              <w:r w:rsidRPr="001F3F64">
                <w:rPr>
                  <w:rFonts w:ascii="Arial" w:hAnsi="Arial" w:cs="Arial"/>
                  <w:szCs w:val="22"/>
                </w:rPr>
                <w:t>)</w:t>
              </w:r>
              <w:r w:rsidRPr="001F3F64">
                <w:rPr>
                  <w:rFonts w:ascii="Arial" w:hAnsi="Arial" w:cs="Arial"/>
                  <w:b/>
                  <w:bCs/>
                  <w:szCs w:val="22"/>
                </w:rPr>
                <w:t xml:space="preserve"> </w:t>
              </w:r>
              <w:r w:rsidRPr="001F3F64">
                <w:rPr>
                  <w:rFonts w:ascii="Arial" w:hAnsi="Arial" w:cs="Arial"/>
                  <w:szCs w:val="22"/>
                </w:rPr>
                <w:t xml:space="preserve">due to a failure by the </w:t>
              </w:r>
              <w:r w:rsidRPr="001F3F64">
                <w:rPr>
                  <w:rFonts w:ascii="Arial" w:hAnsi="Arial" w:cs="Arial"/>
                  <w:b/>
                  <w:bCs/>
                  <w:szCs w:val="22"/>
                </w:rPr>
                <w:t>User</w:t>
              </w:r>
              <w:r w:rsidRPr="001F3F64">
                <w:rPr>
                  <w:rFonts w:ascii="Arial" w:hAnsi="Arial" w:cs="Arial"/>
                  <w:szCs w:val="22"/>
                </w:rPr>
                <w:t xml:space="preserve"> to meet </w:t>
              </w:r>
              <w:r w:rsidRPr="001F3F64">
                <w:rPr>
                  <w:rFonts w:ascii="Arial" w:hAnsi="Arial" w:cs="Arial"/>
                  <w:b/>
                  <w:bCs/>
                  <w:szCs w:val="22"/>
                </w:rPr>
                <w:t>Milestone 1;</w:t>
              </w:r>
              <w:r w:rsidRPr="00235B06">
                <w:rPr>
                  <w:rFonts w:ascii="Arial" w:hAnsi="Arial" w:cs="Arial"/>
                  <w:szCs w:val="22"/>
                </w:rPr>
                <w:t xml:space="preserve"> </w:t>
              </w:r>
              <w:r w:rsidRPr="001F3F64">
                <w:rPr>
                  <w:rFonts w:ascii="Arial" w:hAnsi="Arial" w:cs="Arial"/>
                  <w:szCs w:val="22"/>
                </w:rPr>
                <w:t>or</w:t>
              </w:r>
            </w:ins>
          </w:p>
          <w:p w14:paraId="3EB48953" w14:textId="77777777" w:rsidR="008617DC" w:rsidRPr="00235B06" w:rsidRDefault="008617DC" w:rsidP="008617DC">
            <w:pPr>
              <w:tabs>
                <w:tab w:val="left" w:pos="2160"/>
                <w:tab w:val="left" w:pos="2880"/>
                <w:tab w:val="left" w:pos="3600"/>
                <w:tab w:val="left" w:pos="4320"/>
                <w:tab w:val="left" w:pos="5040"/>
                <w:tab w:val="left" w:pos="5760"/>
                <w:tab w:val="left" w:pos="6480"/>
                <w:tab w:val="left" w:pos="7200"/>
                <w:tab w:val="left" w:pos="7920"/>
                <w:tab w:val="left" w:pos="8640"/>
              </w:tabs>
              <w:jc w:val="both"/>
              <w:rPr>
                <w:ins w:id="128" w:author="Chris Warburton (NESO)" w:date="2025-06-03T12:21:00Z" w16du:dateUtc="2025-06-03T11:21:00Z"/>
                <w:rFonts w:ascii="Arial" w:hAnsi="Arial" w:cs="Arial"/>
                <w:szCs w:val="22"/>
              </w:rPr>
            </w:pPr>
          </w:p>
          <w:p w14:paraId="2F051B35" w14:textId="77777777" w:rsidR="008617DC" w:rsidRPr="00235B06" w:rsidRDefault="008617DC" w:rsidP="008617DC">
            <w:pPr>
              <w:tabs>
                <w:tab w:val="left" w:pos="2160"/>
                <w:tab w:val="left" w:pos="2880"/>
                <w:tab w:val="left" w:pos="3600"/>
                <w:tab w:val="left" w:pos="4320"/>
                <w:tab w:val="left" w:pos="5040"/>
                <w:tab w:val="left" w:pos="5760"/>
                <w:tab w:val="left" w:pos="6480"/>
                <w:tab w:val="left" w:pos="7200"/>
                <w:tab w:val="left" w:pos="7920"/>
                <w:tab w:val="left" w:pos="8640"/>
              </w:tabs>
              <w:jc w:val="both"/>
              <w:rPr>
                <w:ins w:id="129" w:author="Chris Warburton (NESO)" w:date="2025-06-03T12:21:00Z" w16du:dateUtc="2025-06-03T11:21:00Z"/>
                <w:rFonts w:ascii="Arial" w:hAnsi="Arial" w:cs="Arial"/>
                <w:szCs w:val="22"/>
              </w:rPr>
            </w:pPr>
            <w:ins w:id="130" w:author="Chris Warburton (NESO)" w:date="2025-06-03T12:21:00Z" w16du:dateUtc="2025-06-03T11:21:00Z">
              <w:r w:rsidRPr="001F3F64">
                <w:rPr>
                  <w:rFonts w:ascii="Arial" w:hAnsi="Arial" w:cs="Arial"/>
                  <w:szCs w:val="22"/>
                </w:rPr>
                <w:t>(c</w:t>
              </w:r>
              <w:r w:rsidRPr="00235B06">
                <w:rPr>
                  <w:rFonts w:ascii="Arial" w:hAnsi="Arial" w:cs="Arial"/>
                  <w:szCs w:val="22"/>
                </w:rPr>
                <w:t xml:space="preserve">) were terminated as a result of termination (by the owner/operator of a </w:t>
              </w:r>
              <w:r w:rsidRPr="00235B06">
                <w:rPr>
                  <w:rFonts w:ascii="Arial" w:hAnsi="Arial" w:cs="Arial"/>
                  <w:b/>
                  <w:bCs/>
                  <w:szCs w:val="22"/>
                </w:rPr>
                <w:t>Distribution System</w:t>
              </w:r>
              <w:r w:rsidRPr="00235B06">
                <w:rPr>
                  <w:rFonts w:ascii="Arial" w:hAnsi="Arial" w:cs="Arial"/>
                  <w:szCs w:val="22"/>
                </w:rPr>
                <w:t xml:space="preserve">) of a related </w:t>
              </w:r>
              <w:r w:rsidRPr="00235B06">
                <w:rPr>
                  <w:rFonts w:ascii="Arial" w:hAnsi="Arial" w:cs="Arial"/>
                  <w:b/>
                  <w:bCs/>
                  <w:szCs w:val="22"/>
                </w:rPr>
                <w:t>Distribution Connection Agreement</w:t>
              </w:r>
              <w:r w:rsidRPr="00235B06">
                <w:rPr>
                  <w:rFonts w:ascii="Arial" w:hAnsi="Arial" w:cs="Arial"/>
                  <w:szCs w:val="22"/>
                </w:rPr>
                <w:t xml:space="preserve"> due to a failure by the developer to meet </w:t>
              </w:r>
              <w:r w:rsidRPr="00235B06">
                <w:rPr>
                  <w:rFonts w:ascii="Arial" w:hAnsi="Arial" w:cs="Arial"/>
                  <w:b/>
                  <w:bCs/>
                  <w:szCs w:val="22"/>
                </w:rPr>
                <w:t>Milestone 1</w:t>
              </w:r>
              <w:r w:rsidRPr="00235B06">
                <w:rPr>
                  <w:rFonts w:ascii="Arial" w:hAnsi="Arial" w:cs="Arial"/>
                  <w:szCs w:val="22"/>
                </w:rPr>
                <w:t>; or</w:t>
              </w:r>
            </w:ins>
          </w:p>
          <w:p w14:paraId="71F182DD" w14:textId="77777777" w:rsidR="008617DC" w:rsidRPr="00235B06" w:rsidRDefault="008617DC" w:rsidP="008617DC">
            <w:pPr>
              <w:tabs>
                <w:tab w:val="left" w:pos="2160"/>
                <w:tab w:val="left" w:pos="2880"/>
                <w:tab w:val="left" w:pos="3600"/>
                <w:tab w:val="left" w:pos="4320"/>
                <w:tab w:val="left" w:pos="5040"/>
                <w:tab w:val="left" w:pos="5760"/>
                <w:tab w:val="left" w:pos="6480"/>
                <w:tab w:val="left" w:pos="7200"/>
                <w:tab w:val="left" w:pos="7920"/>
                <w:tab w:val="left" w:pos="8640"/>
              </w:tabs>
              <w:jc w:val="both"/>
              <w:rPr>
                <w:ins w:id="131" w:author="Chris Warburton (NESO)" w:date="2025-06-03T12:21:00Z" w16du:dateUtc="2025-06-03T11:21:00Z"/>
                <w:rFonts w:ascii="Arial" w:hAnsi="Arial" w:cs="Arial"/>
                <w:szCs w:val="22"/>
              </w:rPr>
            </w:pPr>
          </w:p>
          <w:p w14:paraId="5936447B" w14:textId="47A4F6CA" w:rsidR="008617DC" w:rsidRPr="00CC2B7E" w:rsidRDefault="008617DC" w:rsidP="008617DC">
            <w:pPr>
              <w:tabs>
                <w:tab w:val="left" w:pos="2160"/>
                <w:tab w:val="left" w:pos="2880"/>
                <w:tab w:val="left" w:pos="3600"/>
                <w:tab w:val="left" w:pos="4320"/>
                <w:tab w:val="left" w:pos="5040"/>
                <w:tab w:val="left" w:pos="5760"/>
                <w:tab w:val="left" w:pos="6480"/>
                <w:tab w:val="left" w:pos="7200"/>
                <w:tab w:val="left" w:pos="7920"/>
                <w:tab w:val="left" w:pos="8640"/>
              </w:tabs>
              <w:jc w:val="both"/>
              <w:rPr>
                <w:ins w:id="132" w:author="Chris Warburton (NESO)" w:date="2025-06-03T12:21:00Z" w16du:dateUtc="2025-06-03T11:21:00Z"/>
                <w:rFonts w:ascii="Arial" w:hAnsi="Arial" w:cs="Arial"/>
                <w:szCs w:val="22"/>
              </w:rPr>
            </w:pPr>
            <w:ins w:id="133" w:author="Chris Warburton (NESO)" w:date="2025-06-03T12:21:00Z" w16du:dateUtc="2025-06-03T11:21:00Z">
              <w:r w:rsidRPr="00235B06">
                <w:rPr>
                  <w:rFonts w:ascii="Arial" w:hAnsi="Arial" w:cs="Arial"/>
                  <w:szCs w:val="22"/>
                </w:rPr>
                <w:t>(</w:t>
              </w:r>
              <w:r w:rsidRPr="001F3F64">
                <w:rPr>
                  <w:rFonts w:ascii="Arial" w:hAnsi="Arial" w:cs="Arial"/>
                  <w:szCs w:val="22"/>
                </w:rPr>
                <w:t>d</w:t>
              </w:r>
              <w:r w:rsidRPr="00235B06">
                <w:rPr>
                  <w:rFonts w:ascii="Arial" w:hAnsi="Arial" w:cs="Arial"/>
                  <w:szCs w:val="22"/>
                </w:rPr>
                <w:t xml:space="preserve">) had </w:t>
              </w:r>
              <w:r w:rsidRPr="00235B06">
                <w:rPr>
                  <w:rFonts w:ascii="Arial" w:hAnsi="Arial" w:cs="Arial"/>
                  <w:b/>
                  <w:szCs w:val="22"/>
                </w:rPr>
                <w:t>Developer Capacity</w:t>
              </w:r>
              <w:r w:rsidRPr="00235B06">
                <w:rPr>
                  <w:rFonts w:ascii="Arial" w:hAnsi="Arial" w:cs="Arial"/>
                  <w:szCs w:val="22"/>
                </w:rPr>
                <w:t xml:space="preserve"> </w:t>
              </w:r>
              <w:r w:rsidRPr="00235B06">
                <w:rPr>
                  <w:rFonts w:ascii="Arial" w:hAnsi="Arial" w:cs="Arial"/>
                  <w:bCs/>
                  <w:szCs w:val="22"/>
                </w:rPr>
                <w:t>reduced</w:t>
              </w:r>
              <w:r w:rsidRPr="00235B06">
                <w:rPr>
                  <w:rFonts w:ascii="Arial" w:hAnsi="Arial" w:cs="Arial"/>
                  <w:szCs w:val="22"/>
                </w:rPr>
                <w:t xml:space="preserve"> as a result of termination </w:t>
              </w:r>
              <w:r w:rsidRPr="001F3F64">
                <w:rPr>
                  <w:rFonts w:ascii="Arial" w:hAnsi="Arial" w:cs="Arial"/>
                  <w:szCs w:val="22"/>
                </w:rPr>
                <w:t>or reduction of capacity</w:t>
              </w:r>
              <w:r w:rsidRPr="00235B06">
                <w:rPr>
                  <w:rFonts w:ascii="Arial" w:hAnsi="Arial" w:cs="Arial"/>
                  <w:szCs w:val="22"/>
                </w:rPr>
                <w:t xml:space="preserve"> (by the owner/operator of a </w:t>
              </w:r>
              <w:r w:rsidRPr="00235B06">
                <w:rPr>
                  <w:rFonts w:ascii="Arial" w:hAnsi="Arial" w:cs="Arial"/>
                  <w:b/>
                  <w:bCs/>
                  <w:szCs w:val="22"/>
                </w:rPr>
                <w:t>Distribution System</w:t>
              </w:r>
              <w:r w:rsidRPr="00235B06">
                <w:rPr>
                  <w:rFonts w:ascii="Arial" w:hAnsi="Arial" w:cs="Arial"/>
                  <w:szCs w:val="22"/>
                </w:rPr>
                <w:t xml:space="preserve">) of a related </w:t>
              </w:r>
              <w:r w:rsidRPr="00235B06">
                <w:rPr>
                  <w:rFonts w:ascii="Arial" w:hAnsi="Arial" w:cs="Arial"/>
                  <w:b/>
                  <w:bCs/>
                  <w:szCs w:val="22"/>
                </w:rPr>
                <w:t>Distribution Connection Agreement</w:t>
              </w:r>
              <w:r w:rsidRPr="00235B06">
                <w:rPr>
                  <w:rFonts w:ascii="Arial" w:hAnsi="Arial" w:cs="Arial"/>
                  <w:szCs w:val="22"/>
                </w:rPr>
                <w:t xml:space="preserve"> </w:t>
              </w:r>
              <w:r w:rsidRPr="001F3F64">
                <w:rPr>
                  <w:rFonts w:ascii="Arial" w:hAnsi="Arial" w:cs="Arial"/>
                  <w:szCs w:val="22"/>
                </w:rPr>
                <w:t xml:space="preserve">due to a failure by the developer to meet </w:t>
              </w:r>
              <w:r w:rsidRPr="001F3F64">
                <w:rPr>
                  <w:rFonts w:ascii="Arial" w:hAnsi="Arial" w:cs="Arial"/>
                  <w:b/>
                  <w:bCs/>
                  <w:szCs w:val="22"/>
                </w:rPr>
                <w:t>Milestone 1</w:t>
              </w:r>
            </w:ins>
            <w:ins w:id="134" w:author="Chris Warburton (NESO)" w:date="2025-06-03T12:49:00Z" w16du:dateUtc="2025-06-03T11:49:00Z">
              <w:r w:rsidR="00CC2B7E">
                <w:rPr>
                  <w:rFonts w:ascii="Arial" w:hAnsi="Arial" w:cs="Arial"/>
                  <w:szCs w:val="22"/>
                </w:rPr>
                <w:t>,</w:t>
              </w:r>
            </w:ins>
          </w:p>
          <w:p w14:paraId="11EE079D" w14:textId="77777777" w:rsidR="008617DC" w:rsidRPr="00235B06" w:rsidRDefault="008617DC" w:rsidP="008617DC">
            <w:pPr>
              <w:tabs>
                <w:tab w:val="left" w:pos="2160"/>
                <w:tab w:val="left" w:pos="2880"/>
                <w:tab w:val="left" w:pos="3600"/>
                <w:tab w:val="left" w:pos="4320"/>
                <w:tab w:val="left" w:pos="5040"/>
                <w:tab w:val="left" w:pos="5760"/>
                <w:tab w:val="left" w:pos="6480"/>
                <w:tab w:val="left" w:pos="7200"/>
                <w:tab w:val="left" w:pos="7920"/>
                <w:tab w:val="left" w:pos="8640"/>
              </w:tabs>
              <w:jc w:val="both"/>
              <w:rPr>
                <w:ins w:id="135" w:author="Chris Warburton (NESO)" w:date="2025-06-03T12:21:00Z" w16du:dateUtc="2025-06-03T11:21:00Z"/>
                <w:rFonts w:ascii="Arial" w:hAnsi="Arial" w:cs="Arial"/>
                <w:szCs w:val="22"/>
              </w:rPr>
            </w:pPr>
          </w:p>
          <w:p w14:paraId="45875BF8" w14:textId="73A6DF35" w:rsidR="008617DC" w:rsidRPr="5659255A" w:rsidRDefault="008617DC" w:rsidP="008617DC">
            <w:pPr>
              <w:pStyle w:val="BodyText"/>
              <w:jc w:val="both"/>
              <w:rPr>
                <w:ins w:id="136" w:author="Chris Warburton (NESO)" w:date="2025-06-03T12:21:00Z" w16du:dateUtc="2025-06-03T11:21:00Z"/>
                <w:rFonts w:ascii="Arial" w:hAnsi="Arial" w:cs="Arial"/>
              </w:rPr>
            </w:pPr>
            <w:ins w:id="137" w:author="Chris Warburton (NESO)" w:date="2025-06-03T12:21:00Z" w16du:dateUtc="2025-06-03T11:21:00Z">
              <w:r w:rsidRPr="00235B06">
                <w:rPr>
                  <w:rFonts w:ascii="Arial" w:hAnsi="Arial" w:cs="Arial"/>
                  <w:szCs w:val="22"/>
                </w:rPr>
                <w:t xml:space="preserve">during the </w:t>
              </w:r>
              <w:r w:rsidRPr="00235B06">
                <w:rPr>
                  <w:rFonts w:ascii="Arial" w:hAnsi="Arial" w:cs="Arial"/>
                  <w:b/>
                  <w:bCs/>
                  <w:szCs w:val="22"/>
                </w:rPr>
                <w:t>PCF Metric Period</w:t>
              </w:r>
              <w:r w:rsidRPr="00235B06">
                <w:rPr>
                  <w:rFonts w:ascii="Arial" w:hAnsi="Arial" w:cs="Arial"/>
                  <w:szCs w:val="22"/>
                </w:rPr>
                <w:t xml:space="preserve"> in which the calculation is undertaken; </w:t>
              </w:r>
            </w:ins>
          </w:p>
        </w:tc>
      </w:tr>
      <w:tr w:rsidR="00C55547" w14:paraId="3C3EEF8F" w14:textId="77777777" w:rsidTr="00123BEA">
        <w:trPr>
          <w:gridAfter w:val="1"/>
          <w:wAfter w:w="29" w:type="dxa"/>
          <w:ins w:id="138" w:author="Chris Warburton (NESO)" w:date="2025-06-03T12:21:00Z"/>
        </w:trPr>
        <w:tc>
          <w:tcPr>
            <w:tcW w:w="2695" w:type="dxa"/>
          </w:tcPr>
          <w:p w14:paraId="3D4E2420" w14:textId="1B759486" w:rsidR="00C55547" w:rsidRPr="00BA5C7B" w:rsidRDefault="00C55547" w:rsidP="00C55547">
            <w:pPr>
              <w:pStyle w:val="BodyText"/>
              <w:rPr>
                <w:ins w:id="139" w:author="Chris Warburton (NESO)" w:date="2025-06-03T12:21:00Z" w16du:dateUtc="2025-06-03T11:21:00Z"/>
                <w:rFonts w:ascii="Arial" w:hAnsi="Arial" w:cs="Arial"/>
                <w:b/>
                <w:bCs/>
                <w:szCs w:val="22"/>
              </w:rPr>
            </w:pPr>
            <w:ins w:id="140" w:author="Chris Warburton (NESO)" w:date="2025-06-03T12:21:00Z" w16du:dateUtc="2025-06-03T11:21:00Z">
              <w:r w:rsidRPr="001C4097">
                <w:rPr>
                  <w:rFonts w:ascii="Arial" w:hAnsi="Arial" w:cs="Arial"/>
                  <w:b/>
                  <w:bCs/>
                  <w:szCs w:val="20"/>
                </w:rPr>
                <w:t>“PCF Activation Threshold”</w:t>
              </w:r>
            </w:ins>
          </w:p>
        </w:tc>
        <w:tc>
          <w:tcPr>
            <w:tcW w:w="7625" w:type="dxa"/>
          </w:tcPr>
          <w:p w14:paraId="79CCAE12" w14:textId="08CF9261" w:rsidR="00C55547" w:rsidRPr="5659255A" w:rsidRDefault="00C55547" w:rsidP="00C55547">
            <w:pPr>
              <w:pStyle w:val="BodyText"/>
              <w:jc w:val="both"/>
              <w:rPr>
                <w:ins w:id="141" w:author="Chris Warburton (NESO)" w:date="2025-06-03T12:21:00Z" w16du:dateUtc="2025-06-03T11:21:00Z"/>
                <w:rFonts w:ascii="Arial" w:hAnsi="Arial" w:cs="Arial"/>
              </w:rPr>
            </w:pPr>
            <w:ins w:id="142" w:author="Chris Warburton (NESO)" w:date="2025-06-03T12:21:00Z" w16du:dateUtc="2025-06-03T11:21:00Z">
              <w:r w:rsidRPr="00235B06">
                <w:rPr>
                  <w:rFonts w:ascii="Arial" w:hAnsi="Arial" w:cs="Arial"/>
                  <w:szCs w:val="20"/>
                </w:rPr>
                <w:t>6,500MW;</w:t>
              </w:r>
            </w:ins>
          </w:p>
        </w:tc>
      </w:tr>
      <w:tr w:rsidR="00311DFE" w14:paraId="17100C15" w14:textId="77777777" w:rsidTr="00123BEA">
        <w:trPr>
          <w:gridAfter w:val="1"/>
          <w:wAfter w:w="29" w:type="dxa"/>
          <w:ins w:id="143" w:author="Chris Warburton (NESO)" w:date="2025-06-03T12:21:00Z"/>
        </w:trPr>
        <w:tc>
          <w:tcPr>
            <w:tcW w:w="2695" w:type="dxa"/>
          </w:tcPr>
          <w:p w14:paraId="762B4501" w14:textId="7000D44E" w:rsidR="00311DFE" w:rsidRPr="00BA5C7B" w:rsidRDefault="00311DFE" w:rsidP="00311DFE">
            <w:pPr>
              <w:pStyle w:val="BodyText"/>
              <w:rPr>
                <w:ins w:id="144" w:author="Chris Warburton (NESO)" w:date="2025-06-03T12:21:00Z" w16du:dateUtc="2025-06-03T11:21:00Z"/>
                <w:rFonts w:ascii="Arial" w:hAnsi="Arial" w:cs="Arial"/>
                <w:b/>
                <w:bCs/>
                <w:szCs w:val="22"/>
              </w:rPr>
            </w:pPr>
            <w:ins w:id="145" w:author="Chris Warburton (NESO)" w:date="2025-06-03T12:21:00Z" w16du:dateUtc="2025-06-03T11:21:00Z">
              <w:r w:rsidRPr="001C4097">
                <w:rPr>
                  <w:rFonts w:ascii="Arial" w:hAnsi="Arial" w:cs="Arial"/>
                  <w:b/>
                  <w:bCs/>
                  <w:szCs w:val="22"/>
                </w:rPr>
                <w:t>“PCF Determination Notice”</w:t>
              </w:r>
            </w:ins>
          </w:p>
        </w:tc>
        <w:tc>
          <w:tcPr>
            <w:tcW w:w="7625" w:type="dxa"/>
          </w:tcPr>
          <w:p w14:paraId="750334DE" w14:textId="6ADD9B83" w:rsidR="00311DFE" w:rsidRPr="5659255A" w:rsidRDefault="00311DFE" w:rsidP="00311DFE">
            <w:pPr>
              <w:pStyle w:val="BodyText"/>
              <w:jc w:val="both"/>
              <w:rPr>
                <w:ins w:id="146" w:author="Chris Warburton (NESO)" w:date="2025-06-03T12:21:00Z" w16du:dateUtc="2025-06-03T11:21:00Z"/>
                <w:rFonts w:ascii="Arial" w:hAnsi="Arial" w:cs="Arial"/>
              </w:rPr>
            </w:pPr>
            <w:ins w:id="147" w:author="Chris Warburton (NESO)" w:date="2025-06-03T12:21:00Z" w16du:dateUtc="2025-06-03T11:21:00Z">
              <w:r w:rsidRPr="00235B06">
                <w:rPr>
                  <w:rFonts w:ascii="Arial" w:hAnsi="Arial" w:cs="Arial"/>
                  <w:szCs w:val="22"/>
                </w:rPr>
                <w:t xml:space="preserve">the notice issued by </w:t>
              </w:r>
              <w:r w:rsidRPr="00235B06">
                <w:rPr>
                  <w:rFonts w:ascii="Arial" w:hAnsi="Arial" w:cs="Arial"/>
                  <w:b/>
                  <w:bCs/>
                  <w:szCs w:val="22"/>
                </w:rPr>
                <w:t>The Company</w:t>
              </w:r>
              <w:r w:rsidRPr="00235B06">
                <w:rPr>
                  <w:rFonts w:ascii="Arial" w:hAnsi="Arial" w:cs="Arial"/>
                  <w:szCs w:val="22"/>
                </w:rPr>
                <w:t xml:space="preserve"> in accordance with Paragraph 2.5 of Part Five of the </w:t>
              </w:r>
              <w:r w:rsidRPr="00235B06">
                <w:rPr>
                  <w:rFonts w:ascii="Arial" w:hAnsi="Arial" w:cs="Arial"/>
                  <w:b/>
                  <w:bCs/>
                  <w:szCs w:val="22"/>
                </w:rPr>
                <w:t>User Commitment Methodology</w:t>
              </w:r>
              <w:r w:rsidRPr="00235B06">
                <w:rPr>
                  <w:rFonts w:ascii="Arial" w:hAnsi="Arial" w:cs="Arial"/>
                  <w:szCs w:val="22"/>
                </w:rPr>
                <w:t xml:space="preserve">; </w:t>
              </w:r>
            </w:ins>
          </w:p>
        </w:tc>
      </w:tr>
      <w:tr w:rsidR="0058231B" w14:paraId="56377FAF" w14:textId="77777777" w:rsidTr="00123BEA">
        <w:trPr>
          <w:gridAfter w:val="1"/>
          <w:wAfter w:w="29" w:type="dxa"/>
          <w:ins w:id="148" w:author="Chris Warburton (NESO)" w:date="2025-06-03T12:22:00Z"/>
        </w:trPr>
        <w:tc>
          <w:tcPr>
            <w:tcW w:w="2695" w:type="dxa"/>
          </w:tcPr>
          <w:p w14:paraId="0EA033FE" w14:textId="0A716D81" w:rsidR="0058231B" w:rsidRPr="00BA5C7B" w:rsidRDefault="0058231B" w:rsidP="0058231B">
            <w:pPr>
              <w:pStyle w:val="BodyText"/>
              <w:rPr>
                <w:ins w:id="149" w:author="Chris Warburton (NESO)" w:date="2025-06-03T12:22:00Z" w16du:dateUtc="2025-06-03T11:22:00Z"/>
                <w:rFonts w:ascii="Arial" w:hAnsi="Arial" w:cs="Arial"/>
                <w:b/>
                <w:bCs/>
                <w:szCs w:val="22"/>
              </w:rPr>
            </w:pPr>
            <w:ins w:id="150" w:author="Chris Warburton (NESO)" w:date="2025-06-03T12:22:00Z" w16du:dateUtc="2025-06-03T11:22:00Z">
              <w:r w:rsidRPr="001C4097">
                <w:rPr>
                  <w:rFonts w:ascii="Arial" w:hAnsi="Arial" w:cs="Arial"/>
                  <w:b/>
                  <w:bCs/>
                  <w:szCs w:val="22"/>
                </w:rPr>
                <w:t>“PCF Distribution Notice Period”</w:t>
              </w:r>
            </w:ins>
          </w:p>
        </w:tc>
        <w:tc>
          <w:tcPr>
            <w:tcW w:w="7625" w:type="dxa"/>
          </w:tcPr>
          <w:p w14:paraId="3C82ADDA" w14:textId="77777777" w:rsidR="0058231B" w:rsidRPr="00235B06" w:rsidRDefault="0058231B" w:rsidP="0058231B">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jc w:val="both"/>
              <w:rPr>
                <w:ins w:id="151" w:author="Chris Warburton (NESO)" w:date="2025-06-03T12:22:00Z" w16du:dateUtc="2025-06-03T11:22:00Z"/>
                <w:rFonts w:ascii="Arial" w:hAnsi="Arial" w:cs="Arial"/>
                <w:szCs w:val="22"/>
              </w:rPr>
            </w:pPr>
            <w:ins w:id="152" w:author="Chris Warburton (NESO)" w:date="2025-06-03T12:22:00Z" w16du:dateUtc="2025-06-03T11:22:00Z">
              <w:r w:rsidRPr="00235B06">
                <w:rPr>
                  <w:rFonts w:ascii="Arial" w:hAnsi="Arial" w:cs="Arial"/>
                  <w:szCs w:val="22"/>
                </w:rPr>
                <w:t>(a) in the case of the first notification provided in accordance with Paragraph 5.</w:t>
              </w:r>
              <w:r>
                <w:rPr>
                  <w:rFonts w:ascii="Arial" w:hAnsi="Arial" w:cs="Arial"/>
                  <w:szCs w:val="22"/>
                </w:rPr>
                <w:t>5</w:t>
              </w:r>
              <w:r w:rsidRPr="00235B06">
                <w:rPr>
                  <w:rFonts w:ascii="Arial" w:hAnsi="Arial" w:cs="Arial"/>
                  <w:szCs w:val="22"/>
                </w:rPr>
                <w:t xml:space="preserve"> of Part Five of the </w:t>
              </w:r>
              <w:r w:rsidRPr="00235B06">
                <w:rPr>
                  <w:rFonts w:ascii="Arial" w:hAnsi="Arial" w:cs="Arial"/>
                  <w:b/>
                  <w:bCs/>
                  <w:szCs w:val="22"/>
                </w:rPr>
                <w:t>User Commitment Methodology</w:t>
              </w:r>
              <w:r w:rsidRPr="00235B06">
                <w:rPr>
                  <w:rFonts w:ascii="Arial" w:hAnsi="Arial" w:cs="Arial"/>
                  <w:szCs w:val="22"/>
                </w:rPr>
                <w:t xml:space="preserve">, the period from the date of the notification provided in accordance with Paragraph 5.1 of Part Five of the </w:t>
              </w:r>
              <w:r w:rsidRPr="00235B06">
                <w:rPr>
                  <w:rFonts w:ascii="Arial" w:hAnsi="Arial" w:cs="Arial"/>
                  <w:b/>
                  <w:bCs/>
                  <w:szCs w:val="22"/>
                </w:rPr>
                <w:t xml:space="preserve">User Commitment Methodology </w:t>
              </w:r>
              <w:r w:rsidRPr="00235B06">
                <w:rPr>
                  <w:rFonts w:ascii="Arial" w:hAnsi="Arial" w:cs="Arial"/>
                  <w:szCs w:val="22"/>
                </w:rPr>
                <w:t>to the 14</w:t>
              </w:r>
              <w:r w:rsidRPr="00235B06">
                <w:rPr>
                  <w:rFonts w:ascii="Arial" w:hAnsi="Arial" w:cs="Arial"/>
                  <w:szCs w:val="22"/>
                  <w:vertAlign w:val="superscript"/>
                </w:rPr>
                <w:t>th</w:t>
              </w:r>
              <w:r w:rsidRPr="00235B06">
                <w:rPr>
                  <w:rFonts w:ascii="Arial" w:hAnsi="Arial" w:cs="Arial"/>
                  <w:szCs w:val="22"/>
                </w:rPr>
                <w:t xml:space="preserve"> day of the month before the notification in accordance with Paragraph 5.5; and then</w:t>
              </w:r>
            </w:ins>
          </w:p>
          <w:p w14:paraId="7C5462AD" w14:textId="77777777" w:rsidR="0058231B" w:rsidRPr="00235B06" w:rsidRDefault="0058231B" w:rsidP="0058231B">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jc w:val="both"/>
              <w:rPr>
                <w:ins w:id="153" w:author="Chris Warburton (NESO)" w:date="2025-06-03T12:22:00Z" w16du:dateUtc="2025-06-03T11:22:00Z"/>
                <w:rFonts w:ascii="Arial" w:hAnsi="Arial" w:cs="Arial"/>
                <w:szCs w:val="22"/>
              </w:rPr>
            </w:pPr>
          </w:p>
          <w:p w14:paraId="32F759A9" w14:textId="4C5A88EC" w:rsidR="0058231B" w:rsidRPr="5659255A" w:rsidRDefault="0058231B" w:rsidP="0058231B">
            <w:pPr>
              <w:pStyle w:val="BodyText"/>
              <w:jc w:val="both"/>
              <w:rPr>
                <w:ins w:id="154" w:author="Chris Warburton (NESO)" w:date="2025-06-03T12:22:00Z" w16du:dateUtc="2025-06-03T11:22:00Z"/>
                <w:rFonts w:ascii="Arial" w:hAnsi="Arial" w:cs="Arial"/>
              </w:rPr>
            </w:pPr>
            <w:ins w:id="155" w:author="Chris Warburton (NESO)" w:date="2025-06-03T12:22:00Z" w16du:dateUtc="2025-06-03T11:22:00Z">
              <w:r w:rsidRPr="00235B06">
                <w:rPr>
                  <w:rFonts w:ascii="Arial" w:hAnsi="Arial" w:cs="Arial"/>
                  <w:szCs w:val="22"/>
                </w:rPr>
                <w:t>(b) in the case of any subsequent such notifications, the period from the 15</w:t>
              </w:r>
              <w:r w:rsidRPr="00235B06">
                <w:rPr>
                  <w:rFonts w:ascii="Arial" w:hAnsi="Arial" w:cs="Arial"/>
                  <w:szCs w:val="22"/>
                  <w:vertAlign w:val="superscript"/>
                </w:rPr>
                <w:t>th</w:t>
              </w:r>
              <w:r w:rsidRPr="00235B06">
                <w:rPr>
                  <w:rFonts w:ascii="Arial" w:hAnsi="Arial" w:cs="Arial"/>
                  <w:szCs w:val="22"/>
                </w:rPr>
                <w:t xml:space="preserve"> day of the month two months before the notification to the 14</w:t>
              </w:r>
              <w:r w:rsidRPr="00235B06">
                <w:rPr>
                  <w:rFonts w:ascii="Arial" w:hAnsi="Arial" w:cs="Arial"/>
                  <w:szCs w:val="22"/>
                  <w:vertAlign w:val="superscript"/>
                </w:rPr>
                <w:t>th</w:t>
              </w:r>
              <w:r w:rsidRPr="00235B06">
                <w:rPr>
                  <w:rFonts w:ascii="Arial" w:hAnsi="Arial" w:cs="Arial"/>
                  <w:szCs w:val="22"/>
                </w:rPr>
                <w:t xml:space="preserve"> day of the month before the notification;</w:t>
              </w:r>
            </w:ins>
          </w:p>
        </w:tc>
      </w:tr>
      <w:tr w:rsidR="00A6099E" w14:paraId="695467BF" w14:textId="77777777" w:rsidTr="00123BEA">
        <w:trPr>
          <w:gridAfter w:val="1"/>
          <w:wAfter w:w="29" w:type="dxa"/>
          <w:ins w:id="156" w:author="Chris Warburton (NESO)" w:date="2025-06-03T12:22:00Z"/>
        </w:trPr>
        <w:tc>
          <w:tcPr>
            <w:tcW w:w="2695" w:type="dxa"/>
          </w:tcPr>
          <w:p w14:paraId="71206F15" w14:textId="2F88A75E" w:rsidR="00A6099E" w:rsidRPr="00BA5C7B" w:rsidRDefault="00A6099E" w:rsidP="00A6099E">
            <w:pPr>
              <w:pStyle w:val="BodyText"/>
              <w:rPr>
                <w:ins w:id="157" w:author="Chris Warburton (NESO)" w:date="2025-06-03T12:22:00Z" w16du:dateUtc="2025-06-03T11:22:00Z"/>
                <w:rFonts w:ascii="Arial" w:hAnsi="Arial" w:cs="Arial"/>
                <w:b/>
                <w:bCs/>
                <w:szCs w:val="22"/>
              </w:rPr>
            </w:pPr>
            <w:ins w:id="158" w:author="Chris Warburton (NESO)" w:date="2025-06-03T12:23:00Z" w16du:dateUtc="2025-06-03T11:23:00Z">
              <w:r w:rsidRPr="001C4097">
                <w:rPr>
                  <w:rFonts w:ascii="Arial" w:hAnsi="Arial" w:cs="Arial"/>
                  <w:b/>
                  <w:bCs/>
                  <w:szCs w:val="20"/>
                </w:rPr>
                <w:t>“PCF Metric Period”</w:t>
              </w:r>
            </w:ins>
          </w:p>
        </w:tc>
        <w:tc>
          <w:tcPr>
            <w:tcW w:w="7625" w:type="dxa"/>
          </w:tcPr>
          <w:p w14:paraId="28899405" w14:textId="77777777" w:rsidR="00A6099E" w:rsidRDefault="00A6099E" w:rsidP="00A6099E">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jc w:val="both"/>
              <w:rPr>
                <w:ins w:id="159" w:author="Chris Warburton (NESO)" w:date="2025-06-03T12:23:00Z" w16du:dateUtc="2025-06-03T11:23:00Z"/>
                <w:rFonts w:ascii="Arial" w:hAnsi="Arial" w:cs="Arial"/>
                <w:szCs w:val="22"/>
              </w:rPr>
            </w:pPr>
            <w:ins w:id="160" w:author="Chris Warburton (NESO)" w:date="2025-06-03T12:23:00Z" w16du:dateUtc="2025-06-03T11:23:00Z">
              <w:r w:rsidRPr="001C4097">
                <w:rPr>
                  <w:rFonts w:ascii="Arial" w:hAnsi="Arial" w:cs="Arial"/>
                  <w:szCs w:val="22"/>
                </w:rPr>
                <w:t xml:space="preserve">(a) the period from the date Part Five of the </w:t>
              </w:r>
              <w:r w:rsidRPr="001C4097">
                <w:rPr>
                  <w:rFonts w:ascii="Arial" w:hAnsi="Arial" w:cs="Arial"/>
                  <w:b/>
                  <w:bCs/>
                  <w:szCs w:val="22"/>
                </w:rPr>
                <w:t xml:space="preserve">User Commitment Methodology </w:t>
              </w:r>
              <w:r w:rsidRPr="001C4097">
                <w:rPr>
                  <w:rFonts w:ascii="Arial" w:hAnsi="Arial" w:cs="Arial"/>
                  <w:szCs w:val="22"/>
                </w:rPr>
                <w:t>takes effect until 31 December 2030; and then</w:t>
              </w:r>
            </w:ins>
          </w:p>
          <w:p w14:paraId="4100599C" w14:textId="77777777" w:rsidR="00A6099E" w:rsidRPr="001C4097" w:rsidRDefault="00A6099E" w:rsidP="00A6099E">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jc w:val="both"/>
              <w:rPr>
                <w:ins w:id="161" w:author="Chris Warburton (NESO)" w:date="2025-06-03T12:23:00Z" w16du:dateUtc="2025-06-03T11:23:00Z"/>
                <w:rFonts w:ascii="Arial" w:hAnsi="Arial" w:cs="Arial"/>
                <w:szCs w:val="22"/>
              </w:rPr>
            </w:pPr>
          </w:p>
          <w:p w14:paraId="787A7170" w14:textId="77777777" w:rsidR="00A6099E" w:rsidRDefault="00A6099E" w:rsidP="00A97BF5">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jc w:val="both"/>
              <w:rPr>
                <w:ins w:id="162" w:author="Chris Warburton (NESO)" w:date="2025-06-03T12:23:00Z" w16du:dateUtc="2025-06-03T11:23:00Z"/>
                <w:rFonts w:ascii="Arial" w:hAnsi="Arial" w:cs="Arial"/>
                <w:szCs w:val="22"/>
              </w:rPr>
            </w:pPr>
            <w:ins w:id="163" w:author="Chris Warburton (NESO)" w:date="2025-06-03T12:23:00Z" w16du:dateUtc="2025-06-03T11:23:00Z">
              <w:r w:rsidRPr="001C4097">
                <w:rPr>
                  <w:rFonts w:ascii="Arial" w:hAnsi="Arial" w:cs="Arial"/>
                  <w:szCs w:val="22"/>
                </w:rPr>
                <w:t xml:space="preserve">(b) each subsequent period of five years commencing on 1 January and ending on 31 December; </w:t>
              </w:r>
            </w:ins>
          </w:p>
          <w:p w14:paraId="04526E0C" w14:textId="6E50527B" w:rsidR="00A97BF5" w:rsidRPr="00A97BF5" w:rsidRDefault="00A97BF5">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jc w:val="both"/>
              <w:rPr>
                <w:ins w:id="164" w:author="Chris Warburton (NESO)" w:date="2025-06-03T12:22:00Z" w16du:dateUtc="2025-06-03T11:22:00Z"/>
                <w:rFonts w:ascii="Arial" w:hAnsi="Arial" w:cs="Arial"/>
                <w:szCs w:val="22"/>
              </w:rPr>
              <w:pPrChange w:id="165" w:author="Chris Warburton (NESO)" w:date="2025-06-03T12:23:00Z" w16du:dateUtc="2025-06-03T11:23:00Z">
                <w:pPr>
                  <w:pStyle w:val="BodyText"/>
                  <w:jc w:val="both"/>
                </w:pPr>
              </w:pPrChange>
            </w:pPr>
          </w:p>
        </w:tc>
      </w:tr>
      <w:tr w:rsidR="00A97BF5" w14:paraId="7B993298" w14:textId="77777777" w:rsidTr="00123BEA">
        <w:trPr>
          <w:gridAfter w:val="1"/>
          <w:wAfter w:w="29" w:type="dxa"/>
          <w:ins w:id="166" w:author="Chris Warburton (NESO)" w:date="2025-06-03T12:23:00Z"/>
        </w:trPr>
        <w:tc>
          <w:tcPr>
            <w:tcW w:w="2695" w:type="dxa"/>
          </w:tcPr>
          <w:p w14:paraId="7D59785E" w14:textId="50C8F9B3" w:rsidR="00A97BF5" w:rsidRPr="00BA5C7B" w:rsidRDefault="00A97BF5" w:rsidP="00A97BF5">
            <w:pPr>
              <w:pStyle w:val="BodyText"/>
              <w:rPr>
                <w:ins w:id="167" w:author="Chris Warburton (NESO)" w:date="2025-06-03T12:23:00Z" w16du:dateUtc="2025-06-03T11:23:00Z"/>
                <w:rFonts w:ascii="Arial" w:hAnsi="Arial" w:cs="Arial"/>
                <w:b/>
                <w:bCs/>
                <w:szCs w:val="22"/>
              </w:rPr>
            </w:pPr>
            <w:ins w:id="168" w:author="Chris Warburton (NESO)" w:date="2025-06-03T12:23:00Z" w16du:dateUtc="2025-06-03T11:23:00Z">
              <w:r w:rsidRPr="001C4097">
                <w:rPr>
                  <w:rFonts w:ascii="Arial" w:hAnsi="Arial" w:cs="Arial"/>
                  <w:b/>
                  <w:bCs/>
                  <w:szCs w:val="20"/>
                </w:rPr>
                <w:t>“PCF Period”</w:t>
              </w:r>
            </w:ins>
          </w:p>
        </w:tc>
        <w:tc>
          <w:tcPr>
            <w:tcW w:w="7625" w:type="dxa"/>
          </w:tcPr>
          <w:p w14:paraId="6C6BB8B0" w14:textId="49203280" w:rsidR="00A97BF5" w:rsidRPr="5659255A" w:rsidRDefault="00A97BF5" w:rsidP="00A97BF5">
            <w:pPr>
              <w:pStyle w:val="BodyText"/>
              <w:jc w:val="both"/>
              <w:rPr>
                <w:ins w:id="169" w:author="Chris Warburton (NESO)" w:date="2025-06-03T12:23:00Z" w16du:dateUtc="2025-06-03T11:23:00Z"/>
                <w:rFonts w:ascii="Arial" w:hAnsi="Arial" w:cs="Arial"/>
              </w:rPr>
            </w:pPr>
            <w:ins w:id="170" w:author="Chris Warburton (NESO)" w:date="2025-06-03T12:23:00Z" w16du:dateUtc="2025-06-03T11:23:00Z">
              <w:r w:rsidRPr="001C4097">
                <w:rPr>
                  <w:rFonts w:ascii="Arial" w:hAnsi="Arial" w:cs="Arial"/>
                  <w:szCs w:val="22"/>
                </w:rPr>
                <w:t>each six month period commencing on the 1 April or 1 October;</w:t>
              </w:r>
            </w:ins>
          </w:p>
        </w:tc>
      </w:tr>
      <w:tr w:rsidR="006E7788" w14:paraId="4C09D6A3" w14:textId="77777777" w:rsidTr="00123BEA">
        <w:trPr>
          <w:gridAfter w:val="1"/>
          <w:wAfter w:w="29" w:type="dxa"/>
        </w:trPr>
        <w:tc>
          <w:tcPr>
            <w:tcW w:w="2695"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6E7788" w:rsidRPr="00BA5C7B" w:rsidRDefault="4B9E9046" w:rsidP="5659255A">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3CB47645"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6E7788" w14:paraId="0A79DF8D" w14:textId="77777777" w:rsidTr="00123BEA">
        <w:trPr>
          <w:gridAfter w:val="1"/>
          <w:wAfter w:w="29" w:type="dxa"/>
        </w:trPr>
        <w:tc>
          <w:tcPr>
            <w:tcW w:w="2695"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7625" w:type="dxa"/>
          </w:tcPr>
          <w:p w14:paraId="1F8D4AC3" w14:textId="77777777" w:rsidR="006E7788" w:rsidRDefault="006E7788" w:rsidP="006E7788">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00123BEA">
        <w:trPr>
          <w:gridAfter w:val="1"/>
          <w:wAfter w:w="29" w:type="dxa"/>
        </w:trPr>
        <w:tc>
          <w:tcPr>
            <w:tcW w:w="2695" w:type="dxa"/>
          </w:tcPr>
          <w:p w14:paraId="0081ED5B" w14:textId="77777777" w:rsidR="006E7788" w:rsidRDefault="006E7788" w:rsidP="006E7788">
            <w:pPr>
              <w:pStyle w:val="BodyText"/>
              <w:rPr>
                <w:rFonts w:ascii="Arial" w:hAnsi="Arial" w:cs="Arial"/>
                <w:b/>
                <w:bCs/>
              </w:rPr>
            </w:pPr>
            <w:r>
              <w:rPr>
                <w:rFonts w:ascii="Arial" w:hAnsi="Arial" w:cs="Arial"/>
                <w:b/>
                <w:bCs/>
              </w:rPr>
              <w:t>"Permitted Activities"</w:t>
            </w:r>
          </w:p>
        </w:tc>
        <w:tc>
          <w:tcPr>
            <w:tcW w:w="7625" w:type="dxa"/>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00123BEA">
        <w:trPr>
          <w:gridAfter w:val="1"/>
          <w:wAfter w:w="29" w:type="dxa"/>
        </w:trPr>
        <w:tc>
          <w:tcPr>
            <w:tcW w:w="2695"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7625" w:type="dxa"/>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00123BEA">
        <w:trPr>
          <w:gridAfter w:val="1"/>
          <w:wAfter w:w="29" w:type="dxa"/>
        </w:trPr>
        <w:tc>
          <w:tcPr>
            <w:tcW w:w="2695" w:type="dxa"/>
          </w:tcPr>
          <w:p w14:paraId="1BE304C0" w14:textId="77777777" w:rsidR="006E7788" w:rsidRDefault="006E7788" w:rsidP="006E7788">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00123BEA">
        <w:trPr>
          <w:gridAfter w:val="1"/>
          <w:wAfter w:w="29" w:type="dxa"/>
        </w:trPr>
        <w:tc>
          <w:tcPr>
            <w:tcW w:w="2695"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7625" w:type="dxa"/>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00123BEA">
        <w:trPr>
          <w:gridAfter w:val="1"/>
          <w:wAfter w:w="29" w:type="dxa"/>
        </w:trPr>
        <w:tc>
          <w:tcPr>
            <w:tcW w:w="2695" w:type="dxa"/>
          </w:tcPr>
          <w:p w14:paraId="2FAA0589" w14:textId="77777777" w:rsidR="006E7788" w:rsidRDefault="006E7788" w:rsidP="006E7788">
            <w:pPr>
              <w:pStyle w:val="BodyText"/>
              <w:rPr>
                <w:rFonts w:ascii="Arial" w:hAnsi="Arial" w:cs="Arial"/>
                <w:b/>
                <w:bCs/>
              </w:rPr>
            </w:pPr>
            <w:r>
              <w:rPr>
                <w:rFonts w:ascii="Arial" w:hAnsi="Arial" w:cs="Arial"/>
                <w:b/>
                <w:bCs/>
              </w:rPr>
              <w:t>"Plant"</w:t>
            </w:r>
          </w:p>
        </w:tc>
        <w:tc>
          <w:tcPr>
            <w:tcW w:w="7625" w:type="dxa"/>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00123BEA">
        <w:trPr>
          <w:gridAfter w:val="1"/>
          <w:wAfter w:w="29" w:type="dxa"/>
        </w:trPr>
        <w:tc>
          <w:tcPr>
            <w:tcW w:w="2695"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7625" w:type="dxa"/>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00123BEA">
        <w:trPr>
          <w:gridAfter w:val="1"/>
          <w:wAfter w:w="29" w:type="dxa"/>
        </w:trPr>
        <w:tc>
          <w:tcPr>
            <w:tcW w:w="2695" w:type="dxa"/>
          </w:tcPr>
          <w:p w14:paraId="1C7A99CB" w14:textId="77777777" w:rsidR="006E7788" w:rsidRDefault="006E7788" w:rsidP="006E7788">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00123BEA">
        <w:trPr>
          <w:gridAfter w:val="1"/>
          <w:wAfter w:w="29" w:type="dxa"/>
        </w:trPr>
        <w:tc>
          <w:tcPr>
            <w:tcW w:w="2695"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7625" w:type="dxa"/>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00123BEA">
        <w:trPr>
          <w:gridAfter w:val="1"/>
          <w:wAfter w:w="29" w:type="dxa"/>
        </w:trPr>
        <w:tc>
          <w:tcPr>
            <w:tcW w:w="2695"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7625" w:type="dxa"/>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00123BEA">
        <w:trPr>
          <w:gridAfter w:val="1"/>
          <w:wAfter w:w="29" w:type="dxa"/>
        </w:trPr>
        <w:tc>
          <w:tcPr>
            <w:tcW w:w="2695"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7625" w:type="dxa"/>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00123BEA">
        <w:trPr>
          <w:gridAfter w:val="1"/>
          <w:wAfter w:w="29" w:type="dxa"/>
        </w:trPr>
        <w:tc>
          <w:tcPr>
            <w:tcW w:w="2695" w:type="dxa"/>
          </w:tcPr>
          <w:p w14:paraId="27CAF104" w14:textId="77777777" w:rsidR="006E7788" w:rsidRDefault="006E7788" w:rsidP="006E7788">
            <w:pPr>
              <w:pStyle w:val="BodyText"/>
              <w:rPr>
                <w:rFonts w:ascii="Arial" w:hAnsi="Arial" w:cs="Arial"/>
                <w:b/>
                <w:bCs/>
              </w:rPr>
            </w:pPr>
            <w:r>
              <w:rPr>
                <w:rFonts w:ascii="Arial" w:hAnsi="Arial" w:cs="Arial"/>
                <w:b/>
                <w:bCs/>
              </w:rPr>
              <w:t>"Practical Completion Date"</w:t>
            </w:r>
          </w:p>
        </w:tc>
        <w:tc>
          <w:tcPr>
            <w:tcW w:w="7625" w:type="dxa"/>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71" w:name="_BPDCD_131"/>
            <w:r w:rsidRPr="0019675B">
              <w:rPr>
                <w:rFonts w:ascii="Arial" w:hAnsi="Arial" w:cs="Arial"/>
              </w:rPr>
              <w:t>;</w:t>
            </w:r>
            <w:bookmarkEnd w:id="171"/>
          </w:p>
        </w:tc>
      </w:tr>
      <w:tr w:rsidR="006E7788" w14:paraId="490AC4A6" w14:textId="77777777" w:rsidTr="00123BEA">
        <w:trPr>
          <w:gridAfter w:val="1"/>
          <w:wAfter w:w="29" w:type="dxa"/>
        </w:trPr>
        <w:tc>
          <w:tcPr>
            <w:tcW w:w="2695" w:type="dxa"/>
          </w:tcPr>
          <w:p w14:paraId="42B483E2" w14:textId="77777777" w:rsidR="006E7788" w:rsidRDefault="006E7788" w:rsidP="006E7788">
            <w:pPr>
              <w:pStyle w:val="BodyText"/>
              <w:rPr>
                <w:rFonts w:ascii="Arial" w:hAnsi="Arial" w:cs="Arial"/>
                <w:b/>
                <w:bCs/>
              </w:rPr>
            </w:pPr>
            <w:r>
              <w:rPr>
                <w:rFonts w:ascii="Arial" w:hAnsi="Arial" w:cs="Arial"/>
                <w:b/>
                <w:bCs/>
              </w:rPr>
              <w:t>"Preference Votes"</w:t>
            </w:r>
          </w:p>
        </w:tc>
        <w:tc>
          <w:tcPr>
            <w:tcW w:w="7625" w:type="dxa"/>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00123BEA">
        <w:trPr>
          <w:gridAfter w:val="1"/>
          <w:wAfter w:w="29" w:type="dxa"/>
        </w:trPr>
        <w:tc>
          <w:tcPr>
            <w:tcW w:w="2695"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7625" w:type="dxa"/>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00123BEA">
        <w:trPr>
          <w:gridAfter w:val="1"/>
          <w:wAfter w:w="29" w:type="dxa"/>
        </w:trPr>
        <w:tc>
          <w:tcPr>
            <w:tcW w:w="2695"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00123BEA">
        <w:trPr>
          <w:gridAfter w:val="1"/>
          <w:wAfter w:w="29" w:type="dxa"/>
        </w:trPr>
        <w:tc>
          <w:tcPr>
            <w:tcW w:w="2695" w:type="dxa"/>
            <w:shd w:val="clear" w:color="auto" w:fill="auto"/>
          </w:tcPr>
          <w:p w14:paraId="28FFE0D4" w14:textId="3432EEB3" w:rsidR="006E7788" w:rsidRPr="0019675B" w:rsidRDefault="006E7788" w:rsidP="006E7788">
            <w:pPr>
              <w:pStyle w:val="BodyText"/>
              <w:rPr>
                <w:rFonts w:ascii="Arial" w:hAnsi="Arial" w:cs="Arial"/>
                <w:b/>
                <w:bCs/>
              </w:rPr>
            </w:pPr>
            <w:bookmarkStart w:id="172" w:name="_BPDCI_132"/>
            <w:r w:rsidRPr="0019675B">
              <w:rPr>
                <w:rFonts w:ascii="Arial" w:hAnsi="Arial" w:cs="Arial"/>
                <w:b/>
                <w:bCs/>
              </w:rPr>
              <w:t>"Primary Response"</w:t>
            </w:r>
            <w:bookmarkEnd w:id="172"/>
          </w:p>
        </w:tc>
        <w:tc>
          <w:tcPr>
            <w:tcW w:w="7625" w:type="dxa"/>
            <w:shd w:val="clear" w:color="auto" w:fill="auto"/>
          </w:tcPr>
          <w:p w14:paraId="7B60F230" w14:textId="77777777" w:rsidR="006E7788" w:rsidRPr="0019675B" w:rsidRDefault="006E7788" w:rsidP="006E7788">
            <w:pPr>
              <w:pStyle w:val="BodyText"/>
              <w:jc w:val="both"/>
              <w:rPr>
                <w:rFonts w:ascii="Arial" w:hAnsi="Arial" w:cs="Arial"/>
              </w:rPr>
            </w:pPr>
            <w:bookmarkStart w:id="173"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73"/>
          </w:p>
        </w:tc>
      </w:tr>
      <w:tr w:rsidR="006E7788" w14:paraId="4006B906" w14:textId="77777777" w:rsidTr="00123BEA">
        <w:trPr>
          <w:gridAfter w:val="1"/>
          <w:wAfter w:w="29" w:type="dxa"/>
        </w:trPr>
        <w:tc>
          <w:tcPr>
            <w:tcW w:w="2695"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7625" w:type="dxa"/>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00123BEA">
        <w:trPr>
          <w:gridAfter w:val="1"/>
          <w:wAfter w:w="29" w:type="dxa"/>
        </w:trPr>
        <w:tc>
          <w:tcPr>
            <w:tcW w:w="2695" w:type="dxa"/>
          </w:tcPr>
          <w:p w14:paraId="14269825" w14:textId="77777777" w:rsidR="006E7788" w:rsidRDefault="006E7788" w:rsidP="002B1EE8">
            <w:pPr>
              <w:rPr>
                <w:rFonts w:ascii="Arial" w:hAnsi="Arial" w:cs="Arial"/>
                <w:b/>
                <w:bCs/>
              </w:rPr>
            </w:pPr>
            <w:r>
              <w:rPr>
                <w:rFonts w:ascii="Arial" w:hAnsi="Arial" w:cs="Arial"/>
                <w:b/>
                <w:bCs/>
              </w:rPr>
              <w:t>“Production”</w:t>
            </w:r>
          </w:p>
          <w:p w14:paraId="5CFD38E3" w14:textId="77777777" w:rsidR="001D72CA" w:rsidRDefault="001D72CA" w:rsidP="002B1EE8">
            <w:pPr>
              <w:rPr>
                <w:rFonts w:ascii="Arial" w:hAnsi="Arial" w:cs="Arial"/>
                <w:b/>
                <w:bCs/>
              </w:rPr>
            </w:pPr>
          </w:p>
          <w:p w14:paraId="5CF4DEC3" w14:textId="6A3C5717" w:rsidR="001D72CA" w:rsidRDefault="001D72CA" w:rsidP="002B1EE8">
            <w:pPr>
              <w:rPr>
                <w:rFonts w:ascii="Arial" w:hAnsi="Arial" w:cs="Arial"/>
                <w:b/>
                <w:bCs/>
              </w:rPr>
            </w:pPr>
          </w:p>
        </w:tc>
        <w:tc>
          <w:tcPr>
            <w:tcW w:w="7625" w:type="dxa"/>
          </w:tcPr>
          <w:p w14:paraId="30D02823" w14:textId="77777777" w:rsidR="006E7788" w:rsidRDefault="006E7788" w:rsidP="002B1EE8">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D72CA" w:rsidRDefault="001D72CA" w:rsidP="002B1EE8">
            <w:pPr>
              <w:jc w:val="both"/>
              <w:rPr>
                <w:rFonts w:ascii="Arial" w:hAnsi="Arial" w:cs="Arial"/>
              </w:rPr>
            </w:pPr>
          </w:p>
        </w:tc>
      </w:tr>
      <w:tr w:rsidR="006772B6" w14:paraId="4905CC44" w14:textId="77777777" w:rsidTr="00123BEA">
        <w:trPr>
          <w:gridAfter w:val="1"/>
          <w:wAfter w:w="29" w:type="dxa"/>
        </w:trPr>
        <w:tc>
          <w:tcPr>
            <w:tcW w:w="2695" w:type="dxa"/>
          </w:tcPr>
          <w:p w14:paraId="696C3CB2" w14:textId="23BEE125" w:rsidR="006772B6" w:rsidRDefault="006772B6" w:rsidP="006E7788">
            <w:pPr>
              <w:spacing w:after="240"/>
              <w:rPr>
                <w:rFonts w:ascii="Arial" w:hAnsi="Arial" w:cs="Arial"/>
                <w:b/>
                <w:bCs/>
              </w:rPr>
            </w:pPr>
            <w:r>
              <w:rPr>
                <w:rFonts w:ascii="Arial" w:hAnsi="Arial" w:cs="Arial"/>
                <w:b/>
                <w:bCs/>
              </w:rPr>
              <w:t>“Profiled Unmetered Supply”</w:t>
            </w:r>
          </w:p>
        </w:tc>
        <w:tc>
          <w:tcPr>
            <w:tcW w:w="7625" w:type="dxa"/>
          </w:tcPr>
          <w:p w14:paraId="786154F9" w14:textId="68570712" w:rsidR="006772B6" w:rsidRDefault="006772B6" w:rsidP="006E7788">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5C6D97" w14:paraId="5BE99240" w14:textId="77777777" w:rsidTr="00123BEA">
        <w:trPr>
          <w:gridAfter w:val="1"/>
          <w:wAfter w:w="29" w:type="dxa"/>
        </w:trPr>
        <w:tc>
          <w:tcPr>
            <w:tcW w:w="2695" w:type="dxa"/>
          </w:tcPr>
          <w:p w14:paraId="2B31A9AC" w14:textId="748FEFB3" w:rsidR="005C6D97" w:rsidRDefault="00D46AFF" w:rsidP="006E7788">
            <w:pPr>
              <w:spacing w:after="240"/>
              <w:rPr>
                <w:rFonts w:ascii="Arial" w:hAnsi="Arial" w:cs="Arial"/>
                <w:b/>
                <w:bCs/>
              </w:rPr>
            </w:pPr>
            <w:r>
              <w:rPr>
                <w:rFonts w:ascii="Arial" w:hAnsi="Arial" w:cs="Arial"/>
                <w:b/>
                <w:bCs/>
              </w:rPr>
              <w:t>"Progress Report"</w:t>
            </w:r>
          </w:p>
        </w:tc>
        <w:tc>
          <w:tcPr>
            <w:tcW w:w="7625" w:type="dxa"/>
          </w:tcPr>
          <w:p w14:paraId="2B46F31E" w14:textId="6C70CD69" w:rsidR="005C6D97" w:rsidRPr="004B432D" w:rsidRDefault="00D46AFF" w:rsidP="006E7788">
            <w:pPr>
              <w:spacing w:after="240"/>
              <w:jc w:val="both"/>
              <w:rPr>
                <w:rFonts w:ascii="Arial" w:hAnsi="Arial" w:cs="Arial"/>
              </w:rPr>
            </w:pPr>
            <w:r>
              <w:rPr>
                <w:rFonts w:ascii="Arial" w:hAnsi="Arial" w:cs="Arial"/>
              </w:rPr>
              <w:t>as defined in Paragraph 8.14;</w:t>
            </w:r>
          </w:p>
        </w:tc>
      </w:tr>
      <w:tr w:rsidR="00D46AFF" w14:paraId="6563DD09" w14:textId="77777777" w:rsidTr="00123BEA">
        <w:trPr>
          <w:gridAfter w:val="1"/>
          <w:wAfter w:w="29" w:type="dxa"/>
          <w:ins w:id="174" w:author="Chris Warburton (NESO)" w:date="2025-06-03T12:48:00Z"/>
        </w:trPr>
        <w:tc>
          <w:tcPr>
            <w:tcW w:w="2695" w:type="dxa"/>
          </w:tcPr>
          <w:p w14:paraId="31BC85F9" w14:textId="717C4777" w:rsidR="00D46AFF" w:rsidRPr="004C08E0" w:rsidRDefault="00D46AFF" w:rsidP="00D46AFF">
            <w:pPr>
              <w:spacing w:after="240"/>
              <w:rPr>
                <w:ins w:id="175" w:author="Chris Warburton (NESO)" w:date="2025-06-03T12:48:00Z" w16du:dateUtc="2025-06-03T11:48:00Z"/>
                <w:rFonts w:ascii="Arial" w:hAnsi="Arial" w:cs="Arial"/>
                <w:b/>
                <w:bCs/>
                <w:szCs w:val="22"/>
              </w:rPr>
            </w:pPr>
            <w:ins w:id="176" w:author="Chris Warburton (NESO)" w:date="2025-06-03T12:48:00Z" w16du:dateUtc="2025-06-03T11:48:00Z">
              <w:r w:rsidRPr="001C4097">
                <w:rPr>
                  <w:rFonts w:ascii="Arial" w:hAnsi="Arial" w:cs="Arial"/>
                  <w:b/>
                  <w:bCs/>
                  <w:szCs w:val="22"/>
                </w:rPr>
                <w:t>“</w:t>
              </w:r>
              <w:r w:rsidRPr="009D0B1E">
                <w:rPr>
                  <w:rFonts w:ascii="Arial" w:hAnsi="Arial" w:cs="Arial"/>
                  <w:b/>
                  <w:bCs/>
                  <w:szCs w:val="22"/>
                </w:rPr>
                <w:t>Progression Commitment Fee” or “PCF”</w:t>
              </w:r>
            </w:ins>
          </w:p>
        </w:tc>
        <w:tc>
          <w:tcPr>
            <w:tcW w:w="7625" w:type="dxa"/>
          </w:tcPr>
          <w:p w14:paraId="286C7F7E" w14:textId="47CEA753" w:rsidR="00D46AFF" w:rsidRPr="004C08E0" w:rsidRDefault="00D46AFF" w:rsidP="00D46AFF">
            <w:pPr>
              <w:jc w:val="both"/>
              <w:rPr>
                <w:ins w:id="177" w:author="Chris Warburton (NESO)" w:date="2025-06-03T12:48:00Z" w16du:dateUtc="2025-06-03T11:48:00Z"/>
                <w:rFonts w:ascii="Arial" w:hAnsi="Arial" w:cs="Arial"/>
                <w:szCs w:val="22"/>
              </w:rPr>
            </w:pPr>
            <w:ins w:id="178" w:author="Chris Warburton (NESO)" w:date="2025-06-03T12:48:00Z" w16du:dateUtc="2025-06-03T11:48:00Z">
              <w:r w:rsidRPr="001C4097">
                <w:rPr>
                  <w:rFonts w:ascii="Arial" w:hAnsi="Arial" w:cs="Arial"/>
                  <w:szCs w:val="22"/>
                </w:rPr>
                <w:t xml:space="preserve">the component of the </w:t>
              </w:r>
              <w:r w:rsidRPr="001C4097">
                <w:rPr>
                  <w:rFonts w:ascii="Arial" w:hAnsi="Arial" w:cs="Arial"/>
                  <w:b/>
                  <w:bCs/>
                  <w:szCs w:val="22"/>
                </w:rPr>
                <w:t>Cancellation Charge</w:t>
              </w:r>
              <w:r w:rsidRPr="001C4097">
                <w:rPr>
                  <w:rFonts w:ascii="Arial" w:hAnsi="Arial" w:cs="Arial"/>
                  <w:szCs w:val="22"/>
                </w:rPr>
                <w:t xml:space="preserve"> which applies from</w:t>
              </w:r>
              <w:r>
                <w:rPr>
                  <w:rFonts w:ascii="Arial" w:hAnsi="Arial" w:cs="Arial"/>
                  <w:szCs w:val="22"/>
                </w:rPr>
                <w:t xml:space="preserve"> </w:t>
              </w:r>
              <w:r w:rsidRPr="009D0B1E">
                <w:rPr>
                  <w:rFonts w:ascii="Arial" w:hAnsi="Arial" w:cs="Arial"/>
                  <w:szCs w:val="22"/>
                </w:rPr>
                <w:t>the</w:t>
              </w:r>
              <w:r w:rsidRPr="001C4097">
                <w:rPr>
                  <w:rFonts w:ascii="Arial" w:hAnsi="Arial" w:cs="Arial"/>
                  <w:szCs w:val="22"/>
                </w:rPr>
                <w:t xml:space="preserve"> </w:t>
              </w:r>
              <w:r w:rsidRPr="001C4097">
                <w:rPr>
                  <w:rFonts w:ascii="Arial" w:hAnsi="Arial" w:cs="Arial"/>
                  <w:b/>
                  <w:bCs/>
                  <w:szCs w:val="22"/>
                </w:rPr>
                <w:t>PCF Activation Date</w:t>
              </w:r>
              <w:r w:rsidRPr="001C4097">
                <w:rPr>
                  <w:rFonts w:ascii="Arial" w:hAnsi="Arial" w:cs="Arial"/>
                  <w:szCs w:val="22"/>
                </w:rPr>
                <w:t xml:space="preserve"> as more particularly described in Parts One, Two and Five of the </w:t>
              </w:r>
              <w:r w:rsidRPr="001C4097">
                <w:rPr>
                  <w:rFonts w:ascii="Arial" w:hAnsi="Arial" w:cs="Arial"/>
                  <w:b/>
                  <w:bCs/>
                  <w:szCs w:val="22"/>
                </w:rPr>
                <w:t>User Commitment Methodology</w:t>
              </w:r>
              <w:r w:rsidRPr="001C4097">
                <w:rPr>
                  <w:rFonts w:ascii="Arial" w:hAnsi="Arial" w:cs="Arial"/>
                  <w:bCs/>
                  <w:szCs w:val="22"/>
                </w:rPr>
                <w:t>;</w:t>
              </w:r>
            </w:ins>
          </w:p>
        </w:tc>
      </w:tr>
      <w:tr w:rsidR="006E7788" w14:paraId="1FD4D76C" w14:textId="77777777" w:rsidTr="00123BEA">
        <w:trPr>
          <w:gridAfter w:val="1"/>
          <w:wAfter w:w="29" w:type="dxa"/>
        </w:trPr>
        <w:tc>
          <w:tcPr>
            <w:tcW w:w="2695" w:type="dxa"/>
          </w:tcPr>
          <w:p w14:paraId="61F7E079" w14:textId="1341094E" w:rsidR="00B00411" w:rsidRPr="004C08E0" w:rsidRDefault="00EF502A" w:rsidP="006E7788">
            <w:pPr>
              <w:spacing w:after="240"/>
              <w:rPr>
                <w:rFonts w:ascii="Arial" w:hAnsi="Arial" w:cs="Arial"/>
                <w:b/>
                <w:bCs/>
                <w:szCs w:val="22"/>
              </w:rPr>
            </w:pPr>
            <w:r w:rsidRPr="004C08E0">
              <w:rPr>
                <w:rFonts w:ascii="Arial" w:hAnsi="Arial" w:cs="Arial"/>
                <w:b/>
                <w:bCs/>
                <w:szCs w:val="22"/>
              </w:rPr>
              <w:t>“Project Milestone Remedy Period”</w:t>
            </w:r>
          </w:p>
        </w:tc>
        <w:tc>
          <w:tcPr>
            <w:tcW w:w="7625" w:type="dxa"/>
          </w:tcPr>
          <w:p w14:paraId="2E3D7F48" w14:textId="77777777" w:rsidR="000567DD" w:rsidRDefault="000567DD" w:rsidP="004C08E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p w14:paraId="7D6B7E2F" w14:textId="40483C48" w:rsidR="004C08E0" w:rsidRDefault="004C08E0" w:rsidP="004C08E0">
            <w:pPr>
              <w:jc w:val="both"/>
              <w:rPr>
                <w:rFonts w:ascii="Arial" w:hAnsi="Arial" w:cs="Arial"/>
              </w:rPr>
            </w:pPr>
          </w:p>
        </w:tc>
      </w:tr>
      <w:tr w:rsidR="006E7788" w14:paraId="0711E482" w14:textId="77777777" w:rsidTr="00123BEA">
        <w:trPr>
          <w:gridAfter w:val="1"/>
          <w:wAfter w:w="29" w:type="dxa"/>
        </w:trPr>
        <w:tc>
          <w:tcPr>
            <w:tcW w:w="2695" w:type="dxa"/>
          </w:tcPr>
          <w:p w14:paraId="435917EF" w14:textId="77777777" w:rsidR="006E7788" w:rsidRDefault="006E7788" w:rsidP="006E7788">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00123BEA">
        <w:trPr>
          <w:gridAfter w:val="1"/>
          <w:wAfter w:w="29" w:type="dxa"/>
        </w:trPr>
        <w:tc>
          <w:tcPr>
            <w:tcW w:w="2695" w:type="dxa"/>
          </w:tcPr>
          <w:p w14:paraId="5478071F" w14:textId="77777777" w:rsidR="006E7788" w:rsidRDefault="006E7788" w:rsidP="006E7788">
            <w:pPr>
              <w:pStyle w:val="BodyText"/>
              <w:rPr>
                <w:rFonts w:ascii="Arial" w:hAnsi="Arial" w:cs="Arial"/>
                <w:b/>
                <w:bCs/>
              </w:rPr>
            </w:pPr>
            <w:r>
              <w:rPr>
                <w:rFonts w:ascii="Arial" w:hAnsi="Arial" w:cs="Arial"/>
                <w:b/>
                <w:bCs/>
              </w:rPr>
              <w:t>"Proposer"</w:t>
            </w:r>
          </w:p>
        </w:tc>
        <w:tc>
          <w:tcPr>
            <w:tcW w:w="7625" w:type="dxa"/>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00123BEA">
        <w:trPr>
          <w:gridAfter w:val="1"/>
          <w:wAfter w:w="29" w:type="dxa"/>
        </w:trPr>
        <w:tc>
          <w:tcPr>
            <w:tcW w:w="2695" w:type="dxa"/>
          </w:tcPr>
          <w:p w14:paraId="2B946515" w14:textId="77777777" w:rsidR="006E7788" w:rsidRDefault="006E7788" w:rsidP="006E7788">
            <w:pPr>
              <w:pStyle w:val="BodyText"/>
              <w:rPr>
                <w:rFonts w:ascii="Arial" w:hAnsi="Arial" w:cs="Arial"/>
                <w:b/>
                <w:bCs/>
              </w:rPr>
            </w:pPr>
            <w:r>
              <w:rPr>
                <w:rFonts w:ascii="Arial" w:hAnsi="Arial" w:cs="Arial"/>
                <w:b/>
                <w:bCs/>
              </w:rPr>
              <w:t>"Protected Information"</w:t>
            </w:r>
          </w:p>
        </w:tc>
        <w:tc>
          <w:tcPr>
            <w:tcW w:w="7625" w:type="dxa"/>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00123BEA">
        <w:trPr>
          <w:gridAfter w:val="1"/>
          <w:wAfter w:w="29" w:type="dxa"/>
        </w:trPr>
        <w:tc>
          <w:tcPr>
            <w:tcW w:w="2695" w:type="dxa"/>
          </w:tcPr>
          <w:p w14:paraId="2309D504" w14:textId="77777777" w:rsidR="006E7788" w:rsidRDefault="006E7788" w:rsidP="006E7788">
            <w:pPr>
              <w:pStyle w:val="BodyText"/>
              <w:rPr>
                <w:rFonts w:ascii="Arial" w:hAnsi="Arial" w:cs="Arial"/>
                <w:b/>
                <w:bCs/>
              </w:rPr>
            </w:pPr>
            <w:r>
              <w:rPr>
                <w:rFonts w:ascii="Arial" w:hAnsi="Arial" w:cs="Arial"/>
                <w:b/>
                <w:bCs/>
              </w:rPr>
              <w:t>"Provisional Statement"</w:t>
            </w:r>
          </w:p>
        </w:tc>
        <w:tc>
          <w:tcPr>
            <w:tcW w:w="7625" w:type="dxa"/>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00123BEA">
        <w:trPr>
          <w:gridAfter w:val="1"/>
          <w:wAfter w:w="29" w:type="dxa"/>
        </w:trPr>
        <w:tc>
          <w:tcPr>
            <w:tcW w:w="2695" w:type="dxa"/>
          </w:tcPr>
          <w:p w14:paraId="1C4960B6" w14:textId="77777777" w:rsidR="006E7788" w:rsidRDefault="006E7788" w:rsidP="006E7788">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00123BEA">
        <w:trPr>
          <w:gridAfter w:val="1"/>
          <w:wAfter w:w="29" w:type="dxa"/>
        </w:trPr>
        <w:tc>
          <w:tcPr>
            <w:tcW w:w="2695" w:type="dxa"/>
          </w:tcPr>
          <w:p w14:paraId="5FC40E06" w14:textId="77777777" w:rsidR="006E7788" w:rsidRDefault="006E7788" w:rsidP="006E7788">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00123BEA">
        <w:trPr>
          <w:gridAfter w:val="1"/>
          <w:wAfter w:w="29" w:type="dxa"/>
        </w:trPr>
        <w:tc>
          <w:tcPr>
            <w:tcW w:w="2695"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00123BEA">
        <w:trPr>
          <w:gridAfter w:val="1"/>
          <w:wAfter w:w="29" w:type="dxa"/>
        </w:trPr>
        <w:tc>
          <w:tcPr>
            <w:tcW w:w="2695" w:type="dxa"/>
          </w:tcPr>
          <w:p w14:paraId="5AEF2984" w14:textId="77777777" w:rsidR="006E7788" w:rsidRDefault="006E7788" w:rsidP="006E7788">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00123BEA">
        <w:trPr>
          <w:gridAfter w:val="1"/>
          <w:wAfter w:w="29" w:type="dxa"/>
          <w:trHeight w:val="80"/>
        </w:trPr>
        <w:tc>
          <w:tcPr>
            <w:tcW w:w="2695" w:type="dxa"/>
          </w:tcPr>
          <w:p w14:paraId="7F8E6E8A" w14:textId="77777777" w:rsidR="006E7788" w:rsidRDefault="006E7788" w:rsidP="006E7788">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00123BEA">
        <w:trPr>
          <w:gridAfter w:val="1"/>
          <w:wAfter w:w="29" w:type="dxa"/>
        </w:trPr>
        <w:tc>
          <w:tcPr>
            <w:tcW w:w="2695" w:type="dxa"/>
          </w:tcPr>
          <w:p w14:paraId="37D1CCED" w14:textId="77777777" w:rsidR="006E7788" w:rsidRDefault="006E7788" w:rsidP="006E7788">
            <w:pPr>
              <w:pStyle w:val="BodyText"/>
              <w:rPr>
                <w:rFonts w:ascii="Arial" w:hAnsi="Arial" w:cs="Arial"/>
                <w:b/>
                <w:bCs/>
              </w:rPr>
            </w:pPr>
            <w:r>
              <w:rPr>
                <w:rFonts w:ascii="Arial" w:hAnsi="Arial" w:cs="Arial"/>
                <w:b/>
                <w:bCs/>
              </w:rPr>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7625" w:type="dxa"/>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179" w:name="_DV_C3"/>
            <w:r>
              <w:rPr>
                <w:rFonts w:ascii="Arial" w:hAnsi="Arial" w:cs="Arial"/>
              </w:rPr>
              <w:t>:</w:t>
            </w:r>
            <w:bookmarkEnd w:id="179"/>
          </w:p>
          <w:p w14:paraId="4B6627C8" w14:textId="77777777" w:rsidR="006E7788" w:rsidRDefault="006E7788" w:rsidP="006772B6">
            <w:pPr>
              <w:pStyle w:val="BodyText"/>
              <w:ind w:left="741" w:hanging="709"/>
              <w:jc w:val="both"/>
              <w:rPr>
                <w:rFonts w:ascii="Arial" w:hAnsi="Arial" w:cs="Arial"/>
              </w:rPr>
            </w:pPr>
            <w:bookmarkStart w:id="180" w:name="_DV_C4"/>
            <w:r>
              <w:rPr>
                <w:rStyle w:val="DeltaViewInsertion"/>
                <w:rFonts w:ascii="Arial" w:hAnsi="Arial" w:cs="Arial"/>
                <w:color w:val="auto"/>
                <w:u w:val="none"/>
              </w:rPr>
              <w:t>(a)</w:t>
            </w:r>
            <w:r>
              <w:rPr>
                <w:rFonts w:ascii="Arial" w:hAnsi="Arial" w:cs="Arial"/>
              </w:rPr>
              <w:tab/>
            </w:r>
            <w:bookmarkStart w:id="181" w:name="_DV_M3"/>
            <w:bookmarkEnd w:id="180"/>
            <w:bookmarkEnd w:id="181"/>
            <w:r>
              <w:rPr>
                <w:rFonts w:ascii="Arial" w:hAnsi="Arial" w:cs="Arial"/>
              </w:rPr>
              <w:t>a shareholder of the User or any holding company of such shareholder</w:t>
            </w:r>
            <w:bookmarkStart w:id="182" w:name="_DV_C6"/>
            <w:r>
              <w:rPr>
                <w:rFonts w:ascii="Arial" w:hAnsi="Arial" w:cs="Arial"/>
                <w:strike/>
              </w:rPr>
              <w:t xml:space="preserve"> </w:t>
            </w:r>
            <w:r>
              <w:rPr>
                <w:rFonts w:ascii="Arial" w:hAnsi="Arial" w:cs="Arial"/>
              </w:rPr>
              <w:t>or</w:t>
            </w:r>
            <w:bookmarkEnd w:id="182"/>
          </w:p>
          <w:p w14:paraId="29110417" w14:textId="77777777" w:rsidR="006E7788" w:rsidRDefault="006E7788" w:rsidP="006772B6">
            <w:pPr>
              <w:pStyle w:val="BodyText"/>
              <w:ind w:left="741" w:hanging="709"/>
              <w:jc w:val="both"/>
              <w:rPr>
                <w:rFonts w:ascii="Arial" w:hAnsi="Arial" w:cs="Arial"/>
              </w:rPr>
            </w:pPr>
            <w:bookmarkStart w:id="183" w:name="_DV_C7"/>
            <w:r>
              <w:rPr>
                <w:rFonts w:ascii="Arial" w:hAnsi="Arial" w:cs="Arial"/>
              </w:rPr>
              <w:t>(b)</w:t>
            </w:r>
            <w:r>
              <w:rPr>
                <w:rFonts w:ascii="Arial" w:hAnsi="Arial" w:cs="Arial"/>
              </w:rPr>
              <w:tab/>
              <w:t xml:space="preserve">any subsidiary of any such </w:t>
            </w:r>
            <w:bookmarkEnd w:id="183"/>
            <w:r>
              <w:rPr>
                <w:rFonts w:ascii="Arial" w:hAnsi="Arial" w:cs="Arial"/>
              </w:rPr>
              <w:t>holding company</w:t>
            </w:r>
            <w:bookmarkStart w:id="184" w:name="_DV_C8"/>
            <w:r>
              <w:rPr>
                <w:rFonts w:ascii="Arial" w:hAnsi="Arial" w:cs="Arial"/>
              </w:rPr>
              <w:t>, but only where the subsidiary</w:t>
            </w:r>
            <w:bookmarkEnd w:id="184"/>
          </w:p>
          <w:p w14:paraId="0CD6B76E" w14:textId="77777777" w:rsidR="006E7788" w:rsidRDefault="006E7788" w:rsidP="006772B6">
            <w:pPr>
              <w:pStyle w:val="BodyText"/>
              <w:ind w:left="741" w:hanging="709"/>
              <w:jc w:val="both"/>
              <w:rPr>
                <w:rFonts w:ascii="Arial" w:hAnsi="Arial" w:cs="Arial"/>
              </w:rPr>
            </w:pPr>
            <w:bookmarkStart w:id="185"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185"/>
          </w:p>
          <w:p w14:paraId="2447BEF8" w14:textId="77777777" w:rsidR="006E7788" w:rsidRDefault="006E7788" w:rsidP="006772B6">
            <w:pPr>
              <w:pStyle w:val="BodyText"/>
              <w:ind w:left="741" w:hanging="709"/>
              <w:jc w:val="both"/>
              <w:rPr>
                <w:rFonts w:ascii="Arial" w:hAnsi="Arial" w:cs="Arial"/>
              </w:rPr>
            </w:pPr>
            <w:bookmarkStart w:id="186"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86"/>
          </w:p>
          <w:p w14:paraId="6F75F8EC" w14:textId="77777777" w:rsidR="006E7788" w:rsidRDefault="006E7788" w:rsidP="006772B6">
            <w:pPr>
              <w:pStyle w:val="BodyText"/>
              <w:ind w:left="741" w:hanging="709"/>
              <w:jc w:val="both"/>
              <w:rPr>
                <w:rFonts w:ascii="Arial" w:hAnsi="Arial" w:cs="Arial"/>
              </w:rPr>
            </w:pPr>
            <w:bookmarkStart w:id="187"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87"/>
          </w:p>
          <w:p w14:paraId="1BDB64DB" w14:textId="77777777" w:rsidR="006E7788" w:rsidRDefault="006E7788" w:rsidP="006E7788">
            <w:pPr>
              <w:pStyle w:val="BodyText"/>
              <w:jc w:val="both"/>
              <w:rPr>
                <w:rFonts w:ascii="Arial" w:hAnsi="Arial" w:cs="Arial"/>
              </w:rPr>
            </w:pPr>
            <w:bookmarkStart w:id="188" w:name="_DV_C13"/>
            <w:r>
              <w:rPr>
                <w:rFonts w:ascii="Arial" w:hAnsi="Arial" w:cs="Arial"/>
              </w:rPr>
              <w:t>(the expressions "holding company" and "subsidiary</w:t>
            </w:r>
            <w:bookmarkStart w:id="189" w:name="_DV_M5"/>
            <w:bookmarkEnd w:id="188"/>
            <w:bookmarkEnd w:id="189"/>
            <w:r>
              <w:rPr>
                <w:rFonts w:ascii="Arial" w:hAnsi="Arial" w:cs="Arial"/>
              </w:rPr>
              <w:t xml:space="preserve">" having the </w:t>
            </w:r>
            <w:bookmarkStart w:id="190" w:name="_DV_C15"/>
            <w:r>
              <w:rPr>
                <w:rFonts w:ascii="Arial" w:hAnsi="Arial" w:cs="Arial"/>
              </w:rPr>
              <w:t>respective meanings</w:t>
            </w:r>
            <w:bookmarkStart w:id="191" w:name="_DV_M6"/>
            <w:bookmarkEnd w:id="190"/>
            <w:bookmarkEnd w:id="191"/>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6E7788" w14:paraId="657787B9" w14:textId="77777777" w:rsidTr="00123BEA">
        <w:trPr>
          <w:gridAfter w:val="1"/>
          <w:wAfter w:w="29" w:type="dxa"/>
        </w:trPr>
        <w:tc>
          <w:tcPr>
            <w:tcW w:w="2695" w:type="dxa"/>
          </w:tcPr>
          <w:p w14:paraId="3292E71D" w14:textId="77777777" w:rsidR="006E7788" w:rsidRDefault="006E7788" w:rsidP="006E7788">
            <w:pPr>
              <w:pStyle w:val="BodyText"/>
              <w:rPr>
                <w:rFonts w:ascii="Arial" w:hAnsi="Arial" w:cs="Arial"/>
                <w:b/>
                <w:bCs/>
              </w:rPr>
            </w:pPr>
            <w:r>
              <w:rPr>
                <w:rFonts w:ascii="Arial" w:hAnsi="Arial" w:cs="Arial"/>
                <w:b/>
                <w:bCs/>
              </w:rPr>
              <w:t xml:space="preserve"> "Qualifying Guarantee"</w:t>
            </w:r>
          </w:p>
        </w:tc>
        <w:tc>
          <w:tcPr>
            <w:tcW w:w="7625" w:type="dxa"/>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rPr>
              <w:t xml:space="preserve">(i) </w:t>
            </w:r>
            <w:r w:rsidR="006772B6">
              <w:rPr>
                <w:rFonts w:ascii="Arial" w:hAnsi="Arial" w:cs="Arial"/>
              </w:rPr>
              <w:tab/>
            </w:r>
            <w:r w:rsidR="006772B6">
              <w:rPr>
                <w:rFonts w:ascii="Arial" w:hAnsi="Arial" w:cs="Arial"/>
              </w:rPr>
              <w:tab/>
            </w:r>
            <w:r>
              <w:rPr>
                <w:rFonts w:ascii="Arial" w:hAnsi="Arial" w:cs="Arial"/>
              </w:rPr>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92" w:name="_DV_M4"/>
            <w:bookmarkEnd w:id="192"/>
            <w:r>
              <w:rPr>
                <w:rFonts w:ascii="Arial" w:hAnsi="Arial" w:cs="Arial"/>
                <w:bCs/>
              </w:rPr>
              <w:t xml:space="preserve"> or</w:t>
            </w:r>
            <w:r w:rsidR="006772B6">
              <w:rPr>
                <w:rFonts w:ascii="Arial" w:hAnsi="Arial" w:cs="Arial"/>
                <w:bCs/>
              </w:rPr>
              <w:t xml:space="preserve"> </w:t>
            </w:r>
          </w:p>
          <w:p w14:paraId="43AD1359"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bCs/>
              </w:rPr>
              <w:t>(ii)</w:t>
            </w:r>
            <w:r w:rsidR="006772B6">
              <w:rPr>
                <w:rFonts w:ascii="Arial" w:hAnsi="Arial" w:cs="Arial"/>
                <w:bCs/>
              </w:rPr>
              <w:tab/>
            </w:r>
            <w:r w:rsidR="006772B6">
              <w:rPr>
                <w:rFonts w:ascii="Arial" w:hAnsi="Arial" w:cs="Arial"/>
                <w:bCs/>
              </w:rPr>
              <w:tab/>
            </w:r>
            <w:r>
              <w:rPr>
                <w:rFonts w:ascii="Arial" w:hAnsi="Arial" w:cs="Arial"/>
                <w:bCs/>
              </w:rPr>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r w:rsidR="006772B6">
              <w:rPr>
                <w:rFonts w:ascii="Arial" w:hAnsi="Arial" w:cs="Arial"/>
                <w:bCs/>
              </w:rPr>
              <w:t xml:space="preserve"> </w:t>
            </w:r>
          </w:p>
          <w:p w14:paraId="63AFAC72" w14:textId="49951C3C" w:rsidR="006E7788" w:rsidRDefault="006E7788" w:rsidP="006772B6">
            <w:pPr>
              <w:pStyle w:val="BodyText"/>
              <w:tabs>
                <w:tab w:val="left" w:pos="308"/>
              </w:tabs>
              <w:ind w:left="599" w:hanging="567"/>
              <w:jc w:val="both"/>
              <w:rPr>
                <w:rFonts w:ascii="Arial" w:hAnsi="Arial" w:cs="Arial"/>
              </w:rPr>
            </w:pPr>
            <w:r>
              <w:rPr>
                <w:rFonts w:ascii="Arial" w:hAnsi="Arial" w:cs="Arial"/>
                <w:bCs/>
              </w:rPr>
              <w:t>(iii)</w:t>
            </w:r>
            <w:r w:rsidR="006772B6">
              <w:rPr>
                <w:rFonts w:ascii="Arial" w:hAnsi="Arial" w:cs="Arial"/>
                <w:bCs/>
              </w:rPr>
              <w:tab/>
            </w:r>
            <w:r>
              <w:rPr>
                <w:rFonts w:ascii="Arial" w:hAnsi="Arial" w:cs="Arial"/>
                <w:bCs/>
              </w:rPr>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00123BEA">
        <w:trPr>
          <w:gridAfter w:val="1"/>
          <w:wAfter w:w="29" w:type="dxa"/>
        </w:trPr>
        <w:tc>
          <w:tcPr>
            <w:tcW w:w="2695" w:type="dxa"/>
          </w:tcPr>
          <w:p w14:paraId="2A1CD97C" w14:textId="77777777" w:rsidR="006E7788" w:rsidRDefault="006E7788" w:rsidP="006E7788">
            <w:pPr>
              <w:rPr>
                <w:rFonts w:ascii="Arial" w:hAnsi="Arial" w:cs="Arial"/>
                <w:b/>
                <w:szCs w:val="22"/>
              </w:rPr>
            </w:pPr>
            <w:r w:rsidRPr="0024267F">
              <w:rPr>
                <w:rFonts w:ascii="Arial" w:hAnsi="Arial" w:cs="Arial"/>
                <w:b/>
                <w:szCs w:val="22"/>
              </w:rPr>
              <w:t>“Qualifying Project”</w:t>
            </w:r>
          </w:p>
          <w:p w14:paraId="359EBD24" w14:textId="7ED64CB8" w:rsidR="000567DD" w:rsidRPr="0024267F" w:rsidRDefault="000567DD" w:rsidP="006E7788">
            <w:pPr>
              <w:rPr>
                <w:rFonts w:ascii="Arial" w:hAnsi="Arial" w:cs="Arial"/>
                <w:b/>
                <w:szCs w:val="22"/>
              </w:rPr>
            </w:pPr>
          </w:p>
        </w:tc>
        <w:tc>
          <w:tcPr>
            <w:tcW w:w="7625" w:type="dxa"/>
          </w:tcPr>
          <w:p w14:paraId="3AE845F9" w14:textId="11AAC36B" w:rsidR="0043119C" w:rsidRPr="0024267F" w:rsidRDefault="006E7788" w:rsidP="006E7788">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6E7788" w:rsidRPr="0024267F" w:rsidRDefault="006E7788" w:rsidP="006E7788">
            <w:pPr>
              <w:jc w:val="both"/>
              <w:rPr>
                <w:rFonts w:ascii="Arial" w:hAnsi="Arial" w:cs="Arial"/>
                <w:szCs w:val="22"/>
              </w:rPr>
            </w:pPr>
          </w:p>
        </w:tc>
      </w:tr>
      <w:tr w:rsidR="006772B6" w14:paraId="674F9262" w14:textId="77777777" w:rsidTr="00123BEA">
        <w:trPr>
          <w:gridAfter w:val="1"/>
          <w:wAfter w:w="29" w:type="dxa"/>
        </w:trPr>
        <w:tc>
          <w:tcPr>
            <w:tcW w:w="2695" w:type="dxa"/>
          </w:tcPr>
          <w:p w14:paraId="42F12ECF" w14:textId="77777777" w:rsidR="006772B6" w:rsidRPr="004C08E0" w:rsidRDefault="006772B6" w:rsidP="006772B6">
            <w:pPr>
              <w:rPr>
                <w:rFonts w:ascii="Arial" w:hAnsi="Arial" w:cs="Arial"/>
                <w:b/>
                <w:bCs/>
                <w:szCs w:val="22"/>
              </w:rPr>
            </w:pPr>
            <w:r w:rsidRPr="004C08E0">
              <w:rPr>
                <w:rFonts w:ascii="Arial" w:hAnsi="Arial" w:cs="Arial"/>
                <w:b/>
                <w:bCs/>
                <w:szCs w:val="22"/>
              </w:rPr>
              <w:t>“Queue Management Process”</w:t>
            </w:r>
          </w:p>
          <w:p w14:paraId="3B6BD7DA" w14:textId="77777777" w:rsidR="006772B6" w:rsidRDefault="006772B6" w:rsidP="006E7788">
            <w:pPr>
              <w:pStyle w:val="BodyText"/>
              <w:rPr>
                <w:rFonts w:ascii="Arial" w:hAnsi="Arial" w:cs="Arial"/>
                <w:b/>
                <w:bCs/>
              </w:rPr>
            </w:pPr>
          </w:p>
        </w:tc>
        <w:tc>
          <w:tcPr>
            <w:tcW w:w="7625" w:type="dxa"/>
          </w:tcPr>
          <w:p w14:paraId="0D7C1EF4" w14:textId="77777777" w:rsidR="006772B6" w:rsidRDefault="006772B6" w:rsidP="006772B6">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04BC" w:rsidRDefault="00A604BC" w:rsidP="006772B6">
            <w:pPr>
              <w:jc w:val="both"/>
              <w:rPr>
                <w:rFonts w:ascii="Arial" w:hAnsi="Arial" w:cs="Arial"/>
              </w:rPr>
            </w:pPr>
          </w:p>
        </w:tc>
      </w:tr>
      <w:tr w:rsidR="006E7788" w14:paraId="69E30147" w14:textId="77777777" w:rsidTr="00123BEA">
        <w:trPr>
          <w:gridAfter w:val="1"/>
          <w:wAfter w:w="29" w:type="dxa"/>
        </w:trPr>
        <w:tc>
          <w:tcPr>
            <w:tcW w:w="2695"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7625" w:type="dxa"/>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00123BEA">
        <w:trPr>
          <w:gridAfter w:val="1"/>
          <w:wAfter w:w="29" w:type="dxa"/>
        </w:trPr>
        <w:tc>
          <w:tcPr>
            <w:tcW w:w="2695" w:type="dxa"/>
          </w:tcPr>
          <w:p w14:paraId="44B4E592" w14:textId="77777777" w:rsidR="006E7788" w:rsidRDefault="006E7788" w:rsidP="006E7788">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00123BEA">
        <w:trPr>
          <w:gridAfter w:val="1"/>
          <w:wAfter w:w="29" w:type="dxa"/>
        </w:trPr>
        <w:tc>
          <w:tcPr>
            <w:tcW w:w="2695" w:type="dxa"/>
          </w:tcPr>
          <w:p w14:paraId="258FCE72" w14:textId="77777777" w:rsidR="006E7788" w:rsidRDefault="006E7788" w:rsidP="006E7788">
            <w:pPr>
              <w:pStyle w:val="BodyText"/>
              <w:rPr>
                <w:rFonts w:ascii="Arial" w:hAnsi="Arial" w:cs="Arial"/>
                <w:b/>
                <w:bCs/>
              </w:rPr>
            </w:pPr>
            <w:r>
              <w:rPr>
                <w:rFonts w:ascii="Arial" w:hAnsi="Arial" w:cs="Arial"/>
                <w:b/>
                <w:bCs/>
              </w:rPr>
              <w:t>“Reactive Despatch to Zero Mvar Network Restriction”</w:t>
            </w:r>
          </w:p>
        </w:tc>
        <w:tc>
          <w:tcPr>
            <w:tcW w:w="7625" w:type="dxa"/>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00123BEA">
        <w:trPr>
          <w:gridAfter w:val="1"/>
          <w:wAfter w:w="29" w:type="dxa"/>
        </w:trPr>
        <w:tc>
          <w:tcPr>
            <w:tcW w:w="2695" w:type="dxa"/>
          </w:tcPr>
          <w:p w14:paraId="24B252B6" w14:textId="77777777" w:rsidR="006E7788" w:rsidRDefault="006E7788" w:rsidP="006E7788">
            <w:pPr>
              <w:pStyle w:val="BodyText"/>
              <w:rPr>
                <w:rFonts w:ascii="Arial" w:hAnsi="Arial" w:cs="Arial"/>
                <w:b/>
                <w:bCs/>
              </w:rPr>
            </w:pPr>
            <w:r>
              <w:rPr>
                <w:rFonts w:ascii="Arial" w:hAnsi="Arial" w:cs="Arial"/>
                <w:b/>
                <w:bCs/>
              </w:rPr>
              <w:t>"Reactive Energy"</w:t>
            </w:r>
          </w:p>
        </w:tc>
        <w:tc>
          <w:tcPr>
            <w:tcW w:w="7625" w:type="dxa"/>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00123BEA">
        <w:trPr>
          <w:gridAfter w:val="1"/>
          <w:wAfter w:w="29" w:type="dxa"/>
        </w:trPr>
        <w:tc>
          <w:tcPr>
            <w:tcW w:w="2695" w:type="dxa"/>
          </w:tcPr>
          <w:p w14:paraId="4388E640" w14:textId="77777777" w:rsidR="006E7788" w:rsidRDefault="006E7788" w:rsidP="006E7788">
            <w:pPr>
              <w:pStyle w:val="BodyText"/>
              <w:rPr>
                <w:rFonts w:ascii="Arial" w:hAnsi="Arial" w:cs="Arial"/>
                <w:b/>
                <w:bCs/>
              </w:rPr>
            </w:pPr>
            <w:r>
              <w:rPr>
                <w:rFonts w:ascii="Arial" w:hAnsi="Arial" w:cs="Arial"/>
                <w:b/>
                <w:bCs/>
              </w:rPr>
              <w:t>"Reactive Power"</w:t>
            </w:r>
          </w:p>
        </w:tc>
        <w:tc>
          <w:tcPr>
            <w:tcW w:w="7625" w:type="dxa"/>
          </w:tcPr>
          <w:p w14:paraId="75F5ED41" w14:textId="77777777" w:rsidR="006E7788" w:rsidRDefault="006E7788" w:rsidP="006E7788">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Kvar = 1Mvar;</w:t>
            </w:r>
          </w:p>
        </w:tc>
      </w:tr>
      <w:tr w:rsidR="006E7788" w14:paraId="11443775" w14:textId="77777777" w:rsidTr="00123BEA">
        <w:trPr>
          <w:gridAfter w:val="1"/>
          <w:wAfter w:w="29" w:type="dxa"/>
        </w:trPr>
        <w:tc>
          <w:tcPr>
            <w:tcW w:w="2695" w:type="dxa"/>
          </w:tcPr>
          <w:p w14:paraId="16479EDE" w14:textId="77777777" w:rsidR="006E7788" w:rsidRDefault="006E7788" w:rsidP="006E7788">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00123BEA">
        <w:trPr>
          <w:gridAfter w:val="1"/>
          <w:wAfter w:w="29" w:type="dxa"/>
        </w:trPr>
        <w:tc>
          <w:tcPr>
            <w:tcW w:w="2695"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7625" w:type="dxa"/>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00123BEA">
        <w:trPr>
          <w:gridAfter w:val="1"/>
          <w:wAfter w:w="29" w:type="dxa"/>
        </w:trPr>
        <w:tc>
          <w:tcPr>
            <w:tcW w:w="2695"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6E7788" w:rsidRDefault="006E7788" w:rsidP="006E7788">
            <w:pPr>
              <w:pStyle w:val="BodyText"/>
              <w:jc w:val="both"/>
              <w:rPr>
                <w:rFonts w:ascii="Arial" w:hAnsi="Arial" w:cs="Arial"/>
                <w:b/>
              </w:rPr>
            </w:pPr>
            <w:r>
              <w:rPr>
                <w:rFonts w:ascii="Arial" w:hAnsi="Arial" w:cs="Arial"/>
              </w:rPr>
              <w:t>as defined in Paragraph 3.15.1 and like terms shall be construed accordingly;</w:t>
            </w:r>
          </w:p>
        </w:tc>
      </w:tr>
      <w:tr w:rsidR="006E7788" w14:paraId="730E5BD6" w14:textId="77777777" w:rsidTr="00123BEA">
        <w:trPr>
          <w:gridAfter w:val="1"/>
          <w:wAfter w:w="29" w:type="dxa"/>
        </w:trPr>
        <w:tc>
          <w:tcPr>
            <w:tcW w:w="2695" w:type="dxa"/>
          </w:tcPr>
          <w:p w14:paraId="5ED73309" w14:textId="77777777" w:rsidR="006E7788" w:rsidRDefault="006E7788" w:rsidP="006E7788">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00123BEA">
        <w:trPr>
          <w:gridAfter w:val="1"/>
          <w:wAfter w:w="29" w:type="dxa"/>
        </w:trPr>
        <w:tc>
          <w:tcPr>
            <w:tcW w:w="2695" w:type="dxa"/>
          </w:tcPr>
          <w:p w14:paraId="08E62273" w14:textId="77777777" w:rsidR="006E7788" w:rsidRDefault="006E7788" w:rsidP="006E7788">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6E7788" w14:paraId="1C75CD5F" w14:textId="77777777" w:rsidTr="00123BEA">
        <w:trPr>
          <w:gridAfter w:val="1"/>
          <w:wAfter w:w="29" w:type="dxa"/>
          <w:trHeight w:val="808"/>
        </w:trPr>
        <w:tc>
          <w:tcPr>
            <w:tcW w:w="2695" w:type="dxa"/>
          </w:tcPr>
          <w:p w14:paraId="5277516F" w14:textId="77777777" w:rsidR="006E7788" w:rsidRDefault="006E7788" w:rsidP="006E7788">
            <w:pPr>
              <w:pStyle w:val="BodyText"/>
              <w:rPr>
                <w:rFonts w:ascii="Arial" w:hAnsi="Arial" w:cs="Arial"/>
                <w:b/>
                <w:bCs/>
              </w:rPr>
            </w:pPr>
            <w:r>
              <w:rPr>
                <w:rFonts w:ascii="Arial" w:hAnsi="Arial" w:cs="Arial"/>
                <w:b/>
                <w:bCs/>
              </w:rPr>
              <w:t>"Registered Capacity"</w:t>
            </w:r>
          </w:p>
        </w:tc>
        <w:tc>
          <w:tcPr>
            <w:tcW w:w="7625" w:type="dxa"/>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00123BEA">
        <w:trPr>
          <w:gridAfter w:val="1"/>
          <w:wAfter w:w="29" w:type="dxa"/>
          <w:trHeight w:val="817"/>
        </w:trPr>
        <w:tc>
          <w:tcPr>
            <w:tcW w:w="2695" w:type="dxa"/>
          </w:tcPr>
          <w:p w14:paraId="6E546577" w14:textId="77777777" w:rsidR="006E7788" w:rsidRDefault="006E7788" w:rsidP="006E7788">
            <w:pPr>
              <w:pStyle w:val="BodyText"/>
              <w:rPr>
                <w:rFonts w:ascii="Arial" w:hAnsi="Arial" w:cs="Arial"/>
                <w:b/>
                <w:bCs/>
              </w:rPr>
            </w:pPr>
            <w:r>
              <w:rPr>
                <w:rFonts w:ascii="Arial" w:hAnsi="Arial" w:cs="Arial"/>
                <w:b/>
                <w:bCs/>
              </w:rPr>
              <w:t>"Registered Data"</w:t>
            </w:r>
          </w:p>
        </w:tc>
        <w:tc>
          <w:tcPr>
            <w:tcW w:w="7625" w:type="dxa"/>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00123BEA">
        <w:trPr>
          <w:gridAfter w:val="1"/>
          <w:wAfter w:w="29" w:type="dxa"/>
        </w:trPr>
        <w:tc>
          <w:tcPr>
            <w:tcW w:w="2695" w:type="dxa"/>
          </w:tcPr>
          <w:p w14:paraId="396016E2" w14:textId="77777777" w:rsidR="006E7788" w:rsidRDefault="006E7788" w:rsidP="006E7788">
            <w:pPr>
              <w:pStyle w:val="BodyText"/>
              <w:rPr>
                <w:rFonts w:ascii="Arial" w:hAnsi="Arial" w:cs="Arial"/>
                <w:b/>
                <w:bCs/>
              </w:rPr>
            </w:pPr>
            <w:r>
              <w:rPr>
                <w:rFonts w:ascii="Arial" w:hAnsi="Arial" w:cs="Arial"/>
                <w:b/>
                <w:bCs/>
              </w:rPr>
              <w:t>"Registrant"</w:t>
            </w:r>
          </w:p>
        </w:tc>
        <w:tc>
          <w:tcPr>
            <w:tcW w:w="7625" w:type="dxa"/>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00123BEA">
        <w:trPr>
          <w:gridAfter w:val="1"/>
          <w:wAfter w:w="29" w:type="dxa"/>
        </w:trPr>
        <w:tc>
          <w:tcPr>
            <w:tcW w:w="2695"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7625" w:type="dxa"/>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00123BEA">
        <w:trPr>
          <w:gridAfter w:val="1"/>
          <w:wAfter w:w="29" w:type="dxa"/>
        </w:trPr>
        <w:tc>
          <w:tcPr>
            <w:tcW w:w="2695"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6E7788" w:rsidRDefault="4B9E9046" w:rsidP="006E7788">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06A8726B"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in the manner set out herein;</w:t>
            </w:r>
          </w:p>
        </w:tc>
      </w:tr>
      <w:tr w:rsidR="006E7788" w14:paraId="4A976E16" w14:textId="77777777" w:rsidTr="00123BEA">
        <w:trPr>
          <w:gridAfter w:val="1"/>
          <w:wAfter w:w="29" w:type="dxa"/>
        </w:trPr>
        <w:tc>
          <w:tcPr>
            <w:tcW w:w="2695" w:type="dxa"/>
            <w:shd w:val="clear" w:color="auto" w:fill="auto"/>
          </w:tcPr>
          <w:p w14:paraId="4BEE3DC5" w14:textId="393D63ED" w:rsidR="006E7788" w:rsidRPr="0019675B" w:rsidRDefault="006E7788" w:rsidP="006E7788">
            <w:pPr>
              <w:pStyle w:val="BodyText"/>
              <w:rPr>
                <w:rFonts w:ascii="Arial" w:hAnsi="Arial" w:cs="Arial"/>
                <w:b/>
                <w:bCs/>
              </w:rPr>
            </w:pPr>
            <w:bookmarkStart w:id="193" w:name="_BPDCI_136"/>
            <w:r w:rsidRPr="0019675B">
              <w:rPr>
                <w:rFonts w:ascii="Arial" w:hAnsi="Arial" w:cs="Arial"/>
                <w:b/>
                <w:bCs/>
              </w:rPr>
              <w:t>“Related Person”</w:t>
            </w:r>
            <w:bookmarkEnd w:id="193"/>
          </w:p>
        </w:tc>
        <w:tc>
          <w:tcPr>
            <w:tcW w:w="7625" w:type="dxa"/>
            <w:shd w:val="clear" w:color="auto" w:fill="auto"/>
          </w:tcPr>
          <w:p w14:paraId="0DC49BBE" w14:textId="0A6DECB9" w:rsidR="006E7788" w:rsidRPr="0019675B" w:rsidRDefault="006E7788" w:rsidP="006E7788">
            <w:pPr>
              <w:pStyle w:val="BodyText"/>
              <w:jc w:val="both"/>
              <w:rPr>
                <w:rFonts w:ascii="Arial" w:hAnsi="Arial" w:cs="Arial"/>
              </w:rPr>
            </w:pPr>
            <w:bookmarkStart w:id="194" w:name="_BPDCI_137"/>
            <w:r w:rsidRPr="0019675B">
              <w:rPr>
                <w:rFonts w:ascii="Arial" w:hAnsi="Arial" w:cs="Arial"/>
              </w:rPr>
              <w:t xml:space="preserve">means, in relation to an individual, any member of </w:t>
            </w:r>
            <w:r w:rsidR="00E42EB2">
              <w:rPr>
                <w:rFonts w:ascii="Arial" w:hAnsi="Arial" w:cs="Arial"/>
              </w:rPr>
              <w:t xml:space="preserve">their </w:t>
            </w:r>
            <w:r w:rsidRPr="0019675B">
              <w:rPr>
                <w:rFonts w:ascii="Arial" w:hAnsi="Arial" w:cs="Arial"/>
              </w:rPr>
              <w:t xml:space="preserve">immediate family, </w:t>
            </w:r>
            <w:r w:rsidR="00E42EB2">
              <w:rPr>
                <w:rFonts w:ascii="Arial" w:hAnsi="Arial" w:cs="Arial"/>
              </w:rPr>
              <w:t xml:space="preserve">their </w:t>
            </w:r>
            <w:r w:rsidRPr="0019675B">
              <w:rPr>
                <w:rFonts w:ascii="Arial" w:hAnsi="Arial" w:cs="Arial"/>
              </w:rPr>
              <w:t xml:space="preserve">employer (and any former employer of </w:t>
            </w:r>
            <w:r w:rsidR="00E42EB2">
              <w:rPr>
                <w:rFonts w:ascii="Arial" w:hAnsi="Arial" w:cs="Arial"/>
              </w:rPr>
              <w:t xml:space="preserve">theirs </w:t>
            </w:r>
            <w:r w:rsidRPr="0019675B">
              <w:rPr>
                <w:rFonts w:ascii="Arial" w:hAnsi="Arial" w:cs="Arial"/>
              </w:rPr>
              <w:t xml:space="preserve">within the previous 12 months), any partner with whom </w:t>
            </w:r>
            <w:r w:rsidR="00E42EB2">
              <w:rPr>
                <w:rFonts w:ascii="Arial" w:hAnsi="Arial" w:cs="Arial"/>
              </w:rPr>
              <w:t xml:space="preserve">they are </w:t>
            </w:r>
            <w:r w:rsidRPr="0019675B">
              <w:rPr>
                <w:rFonts w:ascii="Arial" w:hAnsi="Arial" w:cs="Arial"/>
              </w:rPr>
              <w:t xml:space="preserve">in partnership, and any company or Affiliate of a company in which </w:t>
            </w:r>
            <w:r w:rsidR="00E42EB2">
              <w:rPr>
                <w:rFonts w:ascii="Arial" w:hAnsi="Arial" w:cs="Arial"/>
              </w:rPr>
              <w:t xml:space="preserve">they </w:t>
            </w:r>
            <w:r w:rsidRPr="0019675B">
              <w:rPr>
                <w:rFonts w:ascii="Arial" w:hAnsi="Arial" w:cs="Arial"/>
              </w:rPr>
              <w:t xml:space="preserve">or any member of </w:t>
            </w:r>
            <w:r w:rsidR="00E42EB2">
              <w:rPr>
                <w:rFonts w:ascii="Arial" w:hAnsi="Arial" w:cs="Arial"/>
              </w:rPr>
              <w:t xml:space="preserve">their </w:t>
            </w:r>
            <w:r w:rsidRPr="0019675B">
              <w:rPr>
                <w:rFonts w:ascii="Arial" w:hAnsi="Arial" w:cs="Arial"/>
              </w:rPr>
              <w:t>immediate family controls more than 20% of the voting rights in respect of the shares of the company;</w:t>
            </w:r>
            <w:bookmarkEnd w:id="194"/>
          </w:p>
        </w:tc>
      </w:tr>
      <w:tr w:rsidR="006E7788" w14:paraId="1FC290CF" w14:textId="77777777" w:rsidTr="00123BEA">
        <w:trPr>
          <w:gridAfter w:val="1"/>
          <w:wAfter w:w="29" w:type="dxa"/>
        </w:trPr>
        <w:tc>
          <w:tcPr>
            <w:tcW w:w="2695"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t>"Related Undertaking"</w:t>
            </w:r>
          </w:p>
        </w:tc>
        <w:tc>
          <w:tcPr>
            <w:tcW w:w="7625" w:type="dxa"/>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6E7788" w14:paraId="22F3BC1A" w14:textId="77777777" w:rsidTr="00123BEA">
        <w:trPr>
          <w:gridAfter w:val="1"/>
          <w:wAfter w:w="29" w:type="dxa"/>
        </w:trPr>
        <w:tc>
          <w:tcPr>
            <w:tcW w:w="2695" w:type="dxa"/>
            <w:shd w:val="clear" w:color="auto" w:fill="auto"/>
          </w:tcPr>
          <w:p w14:paraId="68FD997B" w14:textId="77777777" w:rsidR="006E7788" w:rsidRDefault="006E7788" w:rsidP="006E7788">
            <w:pPr>
              <w:pStyle w:val="BodyText"/>
              <w:rPr>
                <w:rFonts w:ascii="Arial" w:hAnsi="Arial" w:cs="Arial"/>
                <w:b/>
                <w:bCs/>
              </w:rPr>
            </w:pPr>
            <w:r>
              <w:rPr>
                <w:rFonts w:ascii="Arial" w:hAnsi="Arial" w:cs="Arial"/>
                <w:b/>
                <w:bCs/>
              </w:rPr>
              <w:t>"Release Date"</w:t>
            </w:r>
          </w:p>
          <w:p w14:paraId="063A0B27" w14:textId="0385A2C4" w:rsidR="005303DE" w:rsidRDefault="005303DE" w:rsidP="006E7788">
            <w:pPr>
              <w:pStyle w:val="BodyText"/>
              <w:rPr>
                <w:rFonts w:ascii="Arial" w:hAnsi="Arial" w:cs="Arial"/>
                <w:b/>
                <w:bCs/>
              </w:rPr>
            </w:pPr>
          </w:p>
        </w:tc>
        <w:tc>
          <w:tcPr>
            <w:tcW w:w="7625" w:type="dxa"/>
          </w:tcPr>
          <w:p w14:paraId="4C0C5E08" w14:textId="77777777" w:rsidR="006E7788" w:rsidRDefault="006E7788" w:rsidP="006E7788">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7BCA8240" w14:textId="444F851A" w:rsidR="00387189" w:rsidRDefault="00387189" w:rsidP="00387189">
            <w:pPr>
              <w:pStyle w:val="BodyText"/>
              <w:jc w:val="both"/>
              <w:rPr>
                <w:rFonts w:ascii="Arial" w:hAnsi="Arial" w:cs="Arial"/>
              </w:rPr>
            </w:pPr>
            <w:r w:rsidRPr="00387189">
              <w:rPr>
                <w:rFonts w:ascii="Arial" w:hAnsi="Arial" w:cs="Arial"/>
                <w:b/>
              </w:rPr>
              <w:t>;</w:t>
            </w:r>
          </w:p>
        </w:tc>
      </w:tr>
      <w:tr w:rsidR="00404AFF" w14:paraId="40F28A4D" w14:textId="77777777" w:rsidTr="00123BEA">
        <w:trPr>
          <w:gridAfter w:val="1"/>
          <w:wAfter w:w="29" w:type="dxa"/>
          <w:ins w:id="195" w:author="Chris Warburton (NESO)" w:date="2025-06-03T12:33:00Z"/>
        </w:trPr>
        <w:tc>
          <w:tcPr>
            <w:tcW w:w="2695" w:type="dxa"/>
            <w:shd w:val="clear" w:color="auto" w:fill="auto"/>
          </w:tcPr>
          <w:p w14:paraId="226CBAC2" w14:textId="04DB9AC2" w:rsidR="00404AFF" w:rsidRDefault="00404AFF" w:rsidP="00404AFF">
            <w:pPr>
              <w:pStyle w:val="BodyText"/>
              <w:rPr>
                <w:ins w:id="196" w:author="Chris Warburton (NESO)" w:date="2025-06-03T12:33:00Z" w16du:dateUtc="2025-06-03T11:33:00Z"/>
                <w:rFonts w:ascii="Arial" w:hAnsi="Arial" w:cs="Arial"/>
                <w:b/>
                <w:bCs/>
              </w:rPr>
            </w:pPr>
            <w:ins w:id="197" w:author="Chris Warburton (NESO)" w:date="2025-06-03T12:33:00Z" w16du:dateUtc="2025-06-03T11:33:00Z">
              <w:r w:rsidRPr="001C4097">
                <w:rPr>
                  <w:rFonts w:ascii="Arial" w:hAnsi="Arial" w:cs="Arial"/>
                  <w:b/>
                  <w:bCs/>
                  <w:szCs w:val="22"/>
                </w:rPr>
                <w:t>“Relevant Construction Agreement”</w:t>
              </w:r>
            </w:ins>
          </w:p>
        </w:tc>
        <w:tc>
          <w:tcPr>
            <w:tcW w:w="7625" w:type="dxa"/>
          </w:tcPr>
          <w:p w14:paraId="404562F8" w14:textId="77CCBB8C" w:rsidR="00404AFF" w:rsidRPr="009A2C43" w:rsidRDefault="00404AFF" w:rsidP="00404AFF">
            <w:pPr>
              <w:spacing w:line="23" w:lineRule="atLeast"/>
              <w:rPr>
                <w:ins w:id="198" w:author="Chris Warburton (NESO)" w:date="2025-06-03T12:33:00Z" w16du:dateUtc="2025-06-03T11:33:00Z"/>
                <w:rFonts w:ascii="Arial" w:hAnsi="Arial" w:cs="Arial"/>
                <w:color w:val="000000" w:themeColor="text1"/>
              </w:rPr>
            </w:pPr>
            <w:ins w:id="199" w:author="Chris Warburton (NESO)" w:date="2025-06-03T12:33:00Z" w16du:dateUtc="2025-06-03T11:33:00Z">
              <w:r w:rsidRPr="00F67868">
                <w:rPr>
                  <w:rFonts w:ascii="Arial" w:hAnsi="Arial" w:cs="Arial"/>
                  <w:szCs w:val="22"/>
                </w:rPr>
                <w:t>a</w:t>
              </w:r>
              <w:r w:rsidRPr="001C4097">
                <w:rPr>
                  <w:rFonts w:ascii="Arial" w:hAnsi="Arial" w:cs="Arial"/>
                  <w:b/>
                  <w:bCs/>
                  <w:szCs w:val="22"/>
                </w:rPr>
                <w:t xml:space="preserve"> Construction Agreement</w:t>
              </w:r>
              <w:r w:rsidRPr="001C4097">
                <w:rPr>
                  <w:rFonts w:ascii="Arial" w:hAnsi="Arial" w:cs="Arial"/>
                  <w:szCs w:val="22"/>
                </w:rPr>
                <w:t xml:space="preserve"> in relation to which the </w:t>
              </w:r>
              <w:r w:rsidRPr="001C4097">
                <w:rPr>
                  <w:rFonts w:ascii="Arial" w:hAnsi="Arial" w:cs="Arial"/>
                  <w:b/>
                  <w:bCs/>
                  <w:szCs w:val="22"/>
                </w:rPr>
                <w:t>Cancellation Charge</w:t>
              </w:r>
              <w:r w:rsidRPr="001C4097">
                <w:rPr>
                  <w:rFonts w:ascii="Arial" w:hAnsi="Arial" w:cs="Arial"/>
                  <w:szCs w:val="22"/>
                </w:rPr>
                <w:t xml:space="preserve"> is payable in accordance with the </w:t>
              </w:r>
              <w:r w:rsidRPr="001C4097">
                <w:rPr>
                  <w:rFonts w:ascii="Arial" w:hAnsi="Arial" w:cs="Arial"/>
                  <w:b/>
                  <w:bCs/>
                  <w:szCs w:val="22"/>
                </w:rPr>
                <w:t>User Commitment Methodology</w:t>
              </w:r>
              <w:r w:rsidRPr="001C4097">
                <w:rPr>
                  <w:rFonts w:ascii="Arial" w:hAnsi="Arial" w:cs="Arial"/>
                  <w:bCs/>
                  <w:szCs w:val="22"/>
                </w:rPr>
                <w:t>;</w:t>
              </w:r>
            </w:ins>
          </w:p>
        </w:tc>
      </w:tr>
      <w:tr w:rsidR="00671DF4" w14:paraId="07B3DF18" w14:textId="77777777" w:rsidTr="00123BEA">
        <w:trPr>
          <w:gridAfter w:val="1"/>
          <w:wAfter w:w="29" w:type="dxa"/>
        </w:trPr>
        <w:tc>
          <w:tcPr>
            <w:tcW w:w="2695" w:type="dxa"/>
            <w:shd w:val="clear" w:color="auto" w:fill="auto"/>
          </w:tcPr>
          <w:p w14:paraId="281B6C97" w14:textId="235A3B52" w:rsidR="00671DF4" w:rsidRPr="005F710D" w:rsidRDefault="005B4927" w:rsidP="006E7788">
            <w:pPr>
              <w:pStyle w:val="BodyText"/>
              <w:rPr>
                <w:rFonts w:ascii="Arial" w:hAnsi="Arial" w:cs="Arial"/>
                <w:b/>
                <w:bCs/>
              </w:rPr>
            </w:pPr>
            <w:r>
              <w:rPr>
                <w:rFonts w:ascii="Arial" w:hAnsi="Arial" w:cs="Arial"/>
                <w:b/>
                <w:bCs/>
              </w:rPr>
              <w:t>“Relevant Contract”</w:t>
            </w:r>
          </w:p>
        </w:tc>
        <w:tc>
          <w:tcPr>
            <w:tcW w:w="7625" w:type="dxa"/>
          </w:tcPr>
          <w:p w14:paraId="3F219DEA" w14:textId="5BBBB9FD" w:rsidR="00671DF4" w:rsidRPr="00387189" w:rsidRDefault="00B445E6" w:rsidP="00671DF4">
            <w:pPr>
              <w:spacing w:line="23" w:lineRule="atLeast"/>
              <w:rPr>
                <w:rFonts w:ascii="Arial" w:hAnsi="Arial" w:cs="Arial"/>
              </w:rPr>
            </w:pPr>
            <w:r w:rsidRPr="009A2C43">
              <w:rPr>
                <w:rFonts w:ascii="Arial" w:hAnsi="Arial" w:cs="Arial"/>
                <w:color w:val="000000" w:themeColor="text1"/>
              </w:rPr>
              <w:t xml:space="preserve">has the meaning given to that term in section 6BA of the </w:t>
            </w:r>
            <w:r w:rsidRPr="009A2C43">
              <w:rPr>
                <w:rFonts w:ascii="Arial" w:hAnsi="Arial" w:cs="Arial"/>
                <w:b/>
                <w:bCs/>
                <w:color w:val="000000" w:themeColor="text1"/>
              </w:rPr>
              <w:t>Act</w:t>
            </w:r>
            <w:r w:rsidRPr="009A2C43">
              <w:rPr>
                <w:rFonts w:ascii="Arial" w:hAnsi="Arial" w:cs="Arial"/>
                <w:color w:val="000000" w:themeColor="text1"/>
              </w:rPr>
              <w:t>;</w:t>
            </w:r>
          </w:p>
        </w:tc>
      </w:tr>
      <w:tr w:rsidR="00671DF4" w14:paraId="1222D86E" w14:textId="77777777" w:rsidTr="00123BEA">
        <w:trPr>
          <w:gridAfter w:val="1"/>
          <w:wAfter w:w="29" w:type="dxa"/>
        </w:trPr>
        <w:tc>
          <w:tcPr>
            <w:tcW w:w="2695" w:type="dxa"/>
            <w:shd w:val="clear" w:color="auto" w:fill="auto"/>
          </w:tcPr>
          <w:p w14:paraId="6623715B" w14:textId="12EFCB08" w:rsidR="00671DF4" w:rsidRDefault="00671DF4" w:rsidP="006E7788">
            <w:pPr>
              <w:pStyle w:val="BodyText"/>
              <w:rPr>
                <w:rFonts w:ascii="Arial" w:hAnsi="Arial" w:cs="Arial"/>
                <w:b/>
                <w:bCs/>
              </w:rPr>
            </w:pPr>
            <w:r w:rsidRPr="005F710D">
              <w:rPr>
                <w:rFonts w:ascii="Arial" w:hAnsi="Arial" w:cs="Arial"/>
                <w:b/>
                <w:bCs/>
              </w:rPr>
              <w:t>“Relevant Embedded Power Station”</w:t>
            </w:r>
          </w:p>
        </w:tc>
        <w:tc>
          <w:tcPr>
            <w:tcW w:w="7625" w:type="dxa"/>
          </w:tcPr>
          <w:p w14:paraId="05484956" w14:textId="77777777" w:rsidR="00671DF4" w:rsidRDefault="00671DF4" w:rsidP="00671DF4">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41322D54" w14:textId="77777777" w:rsidR="00671DF4" w:rsidRPr="00387189" w:rsidRDefault="00671DF4" w:rsidP="00671DF4">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8C0A911" w14:textId="3D01B520" w:rsidR="00671DF4" w:rsidRDefault="00671DF4" w:rsidP="00671DF4">
            <w:pPr>
              <w:pStyle w:val="BodyText"/>
              <w:jc w:val="both"/>
              <w:rPr>
                <w:rFonts w:ascii="Arial" w:hAnsi="Arial" w:cs="Arial"/>
              </w:rPr>
            </w:pPr>
            <w:r w:rsidRPr="00387189">
              <w:rPr>
                <w:rFonts w:ascii="Arial" w:hAnsi="Arial" w:cs="Arial"/>
                <w:b/>
              </w:rPr>
              <w:t>Power Station</w:t>
            </w:r>
            <w:r w:rsidRPr="00387189">
              <w:rPr>
                <w:rFonts w:ascii="Arial" w:hAnsi="Arial" w:cs="Arial"/>
              </w:rPr>
              <w:t xml:space="preserve"> or an </w:t>
            </w:r>
            <w:r w:rsidRPr="00387189">
              <w:rPr>
                <w:rFonts w:ascii="Arial" w:hAnsi="Arial" w:cs="Arial"/>
                <w:b/>
              </w:rPr>
              <w:t>Embedded Large Power Station;</w:t>
            </w:r>
          </w:p>
        </w:tc>
      </w:tr>
      <w:tr w:rsidR="006E7788" w14:paraId="43C67D02" w14:textId="77777777" w:rsidTr="00123BEA">
        <w:trPr>
          <w:gridAfter w:val="1"/>
          <w:wAfter w:w="29" w:type="dxa"/>
          <w:trHeight w:val="336"/>
        </w:trPr>
        <w:tc>
          <w:tcPr>
            <w:tcW w:w="2695" w:type="dxa"/>
            <w:shd w:val="clear" w:color="auto" w:fill="auto"/>
          </w:tcPr>
          <w:p w14:paraId="7B83E5D1" w14:textId="77777777" w:rsidR="006E7788" w:rsidRDefault="006E7788" w:rsidP="006E7788">
            <w:pPr>
              <w:spacing w:after="240"/>
              <w:rPr>
                <w:rFonts w:ascii="Arial" w:hAnsi="Arial" w:cs="Arial"/>
                <w:b/>
                <w:bCs/>
              </w:rPr>
            </w:pPr>
            <w:r>
              <w:rPr>
                <w:rFonts w:ascii="Arial" w:hAnsi="Arial" w:cs="Arial"/>
                <w:b/>
                <w:bCs/>
              </w:rPr>
              <w:t>"Relevant Embedded Medium Power Station"</w:t>
            </w:r>
          </w:p>
        </w:tc>
        <w:tc>
          <w:tcPr>
            <w:tcW w:w="7625" w:type="dxa"/>
          </w:tcPr>
          <w:p w14:paraId="0E1481DC" w14:textId="77777777" w:rsidR="006E7788" w:rsidRDefault="006E7788" w:rsidP="006E7788">
            <w:pPr>
              <w:spacing w:after="240"/>
              <w:jc w:val="both"/>
              <w:rPr>
                <w:rFonts w:ascii="Arial" w:hAnsi="Arial" w:cs="Arial"/>
              </w:rPr>
            </w:pPr>
            <w:r>
              <w:rPr>
                <w:rFonts w:ascii="Arial" w:hAnsi="Arial" w:cs="Arial"/>
                <w:snapToGrid w:val="0"/>
              </w:rPr>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Medium Power Station</w:t>
            </w:r>
            <w:r>
              <w:rPr>
                <w:rFonts w:ascii="Arial" w:hAnsi="Arial" w:cs="Arial"/>
                <w:snapToGrid w:val="0"/>
              </w:rPr>
              <w:t xml:space="preserve">  which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p>
        </w:tc>
      </w:tr>
      <w:tr w:rsidR="006E7788" w14:paraId="025FF6C7" w14:textId="77777777" w:rsidTr="00123BEA">
        <w:trPr>
          <w:gridAfter w:val="1"/>
          <w:wAfter w:w="29" w:type="dxa"/>
        </w:trPr>
        <w:tc>
          <w:tcPr>
            <w:tcW w:w="2695"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7625" w:type="dxa"/>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200" w:name="_BPDCD_138"/>
            <w:r>
              <w:rPr>
                <w:rFonts w:ascii="Arial" w:hAnsi="Arial" w:cs="Arial"/>
                <w:strike/>
                <w:snapToGrid w:val="0"/>
                <w:color w:val="FF0000"/>
              </w:rPr>
              <w:t>.</w:t>
            </w:r>
            <w:r>
              <w:rPr>
                <w:rFonts w:ascii="Arial" w:hAnsi="Arial" w:cs="Arial"/>
                <w:snapToGrid w:val="0"/>
                <w:color w:val="0000FF"/>
                <w:u w:val="double"/>
              </w:rPr>
              <w:t>;</w:t>
            </w:r>
            <w:bookmarkEnd w:id="200"/>
          </w:p>
        </w:tc>
      </w:tr>
      <w:tr w:rsidR="006E7788" w14:paraId="29B539BC" w14:textId="77777777" w:rsidTr="00123BEA">
        <w:trPr>
          <w:gridAfter w:val="1"/>
          <w:wAfter w:w="29" w:type="dxa"/>
        </w:trPr>
        <w:tc>
          <w:tcPr>
            <w:tcW w:w="2695"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7625" w:type="dxa"/>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00123BEA">
        <w:tblPrEx>
          <w:tblCellMar>
            <w:left w:w="108" w:type="dxa"/>
            <w:right w:w="108" w:type="dxa"/>
          </w:tblCellMar>
        </w:tblPrEx>
        <w:trPr>
          <w:gridAfter w:val="1"/>
          <w:wAfter w:w="29" w:type="dxa"/>
        </w:trPr>
        <w:tc>
          <w:tcPr>
            <w:tcW w:w="2695"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00123BEA">
        <w:tblPrEx>
          <w:tblCellMar>
            <w:left w:w="108" w:type="dxa"/>
            <w:right w:w="108" w:type="dxa"/>
          </w:tblCellMar>
        </w:tblPrEx>
        <w:trPr>
          <w:gridAfter w:val="1"/>
          <w:wAfter w:w="29" w:type="dxa"/>
        </w:trPr>
        <w:tc>
          <w:tcPr>
            <w:tcW w:w="2695"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00123BEA">
        <w:trPr>
          <w:gridAfter w:val="1"/>
          <w:wAfter w:w="29" w:type="dxa"/>
        </w:trPr>
        <w:tc>
          <w:tcPr>
            <w:tcW w:w="2695"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00123BEA">
        <w:trPr>
          <w:gridAfter w:val="1"/>
          <w:wAfter w:w="29" w:type="dxa"/>
        </w:trPr>
        <w:tc>
          <w:tcPr>
            <w:tcW w:w="2695"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t>"Remote Transmission Assets"</w:t>
            </w:r>
          </w:p>
        </w:tc>
        <w:tc>
          <w:tcPr>
            <w:tcW w:w="7625" w:type="dxa"/>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00123BEA">
        <w:trPr>
          <w:gridAfter w:val="1"/>
          <w:wAfter w:w="29" w:type="dxa"/>
        </w:trPr>
        <w:tc>
          <w:tcPr>
            <w:tcW w:w="2695"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7625" w:type="dxa"/>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00123BEA">
        <w:trPr>
          <w:gridAfter w:val="1"/>
          <w:wAfter w:w="29" w:type="dxa"/>
        </w:trPr>
        <w:tc>
          <w:tcPr>
            <w:tcW w:w="2695"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t>"Reported Period(s) of Increase"</w:t>
            </w:r>
          </w:p>
        </w:tc>
        <w:tc>
          <w:tcPr>
            <w:tcW w:w="7625" w:type="dxa"/>
          </w:tcPr>
          <w:p w14:paraId="0FFB211B" w14:textId="0B949D73" w:rsidR="006E7788" w:rsidRDefault="006E7788" w:rsidP="006E7788">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00A414FC" w:rsidRPr="008C19D0">
              <w:rPr>
                <w:rFonts w:ascii="Arial" w:hAnsi="Arial" w:cs="Arial"/>
                <w:bCs/>
              </w:rPr>
              <w:t>and/or</w:t>
            </w:r>
            <w:r w:rsidR="008C19D0">
              <w:rPr>
                <w:rFonts w:ascii="Arial" w:hAnsi="Arial" w:cs="Arial"/>
                <w:b/>
              </w:rPr>
              <w:t xml:space="preserve"> </w:t>
            </w:r>
            <w:r w:rsidR="008C19D0">
              <w:rPr>
                <w:rFonts w:ascii="Arial" w:hAnsi="Arial" w:cs="Arial"/>
                <w:b/>
                <w:bCs/>
              </w:rPr>
              <w:t xml:space="preserve">FDSC </w:t>
            </w:r>
            <w:r w:rsidR="008C19D0">
              <w:rPr>
                <w:rFonts w:ascii="Arial" w:hAnsi="Arial" w:cs="Arial"/>
              </w:rPr>
              <w:t xml:space="preserve">and/or </w:t>
            </w:r>
            <w:r w:rsidR="008C19D0">
              <w:rPr>
                <w:rFonts w:ascii="Arial" w:hAnsi="Arial" w:cs="Arial"/>
                <w:b/>
                <w:bCs/>
              </w:rPr>
              <w:t xml:space="preserve">Unmetered Supply </w:t>
            </w:r>
            <w:r w:rsidR="00F15756">
              <w:rPr>
                <w:rFonts w:ascii="Arial" w:hAnsi="Arial" w:cs="Arial"/>
                <w:b/>
                <w:bCs/>
              </w:rPr>
              <w:t xml:space="preserve">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w:t>
            </w:r>
            <w:r w:rsidR="001C2C3A">
              <w:rPr>
                <w:rFonts w:ascii="Arial" w:hAnsi="Arial" w:cs="Arial"/>
              </w:rPr>
              <w:t>3</w:t>
            </w:r>
            <w:r>
              <w:rPr>
                <w:rFonts w:ascii="Arial" w:hAnsi="Arial" w:cs="Arial"/>
              </w:rPr>
              <w:t>.7</w:t>
            </w:r>
            <w:r w:rsidR="001C2C3A">
              <w:rPr>
                <w:rFonts w:ascii="Arial" w:hAnsi="Arial" w:cs="Arial"/>
              </w:rPr>
              <w:t>,</w:t>
            </w:r>
            <w:r>
              <w:rPr>
                <w:rFonts w:ascii="Arial" w:hAnsi="Arial" w:cs="Arial"/>
              </w:rPr>
              <w:t xml:space="preserve"> </w:t>
            </w:r>
            <w:r w:rsidR="001C2C3A">
              <w:rPr>
                <w:rFonts w:ascii="Arial" w:hAnsi="Arial" w:cs="Arial"/>
              </w:rPr>
              <w:t>pa</w:t>
            </w:r>
            <w:r>
              <w:rPr>
                <w:rFonts w:ascii="Arial" w:hAnsi="Arial" w:cs="Arial"/>
              </w:rPr>
              <w:t>ragraph 3.2</w:t>
            </w:r>
            <w:r w:rsidR="00332DB7">
              <w:rPr>
                <w:rFonts w:ascii="Arial" w:hAnsi="Arial" w:cs="Arial"/>
              </w:rPr>
              <w:t>3</w:t>
            </w:r>
            <w:r>
              <w:rPr>
                <w:rFonts w:ascii="Arial" w:hAnsi="Arial" w:cs="Arial"/>
              </w:rPr>
              <w:t>.8</w:t>
            </w:r>
            <w:r w:rsidR="00332DB7">
              <w:rPr>
                <w:rFonts w:ascii="Arial" w:hAnsi="Arial" w:cs="Arial"/>
                <w:color w:val="0000FF"/>
              </w:rPr>
              <w:t xml:space="preserve"> </w:t>
            </w:r>
            <w:r w:rsidR="00332DB7" w:rsidRPr="00332DB7">
              <w:rPr>
                <w:rFonts w:ascii="Arial" w:hAnsi="Arial" w:cs="Arial"/>
              </w:rPr>
              <w:t>or paragraph 3.23.8A</w:t>
            </w:r>
          </w:p>
        </w:tc>
      </w:tr>
      <w:tr w:rsidR="006E7788" w14:paraId="3B92A012" w14:textId="77777777" w:rsidTr="00123BEA">
        <w:trPr>
          <w:gridAfter w:val="1"/>
          <w:wAfter w:w="29" w:type="dxa"/>
        </w:trPr>
        <w:tc>
          <w:tcPr>
            <w:tcW w:w="2695"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t>"Request for a Statement of Works"</w:t>
            </w:r>
          </w:p>
        </w:tc>
        <w:tc>
          <w:tcPr>
            <w:tcW w:w="7625" w:type="dxa"/>
          </w:tcPr>
          <w:p w14:paraId="3C2A3DD3" w14:textId="355ED5D4"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w:t>
            </w:r>
            <w:r w:rsidRPr="00387189">
              <w:rPr>
                <w:rFonts w:ascii="Arial" w:hAnsi="Arial" w:cs="Arial"/>
                <w:b/>
                <w:bCs/>
                <w:snapToGrid w:val="0"/>
              </w:rPr>
              <w:t xml:space="preserve">Exhibit </w:t>
            </w:r>
            <w:r w:rsidR="00C632AB">
              <w:rPr>
                <w:rFonts w:ascii="Arial" w:hAnsi="Arial" w:cs="Arial"/>
                <w:b/>
                <w:bCs/>
                <w:snapToGrid w:val="0"/>
              </w:rPr>
              <w:t>U</w:t>
            </w:r>
            <w:r>
              <w:rPr>
                <w:rFonts w:ascii="Arial" w:hAnsi="Arial" w:cs="Arial"/>
                <w:snapToGrid w:val="0"/>
              </w:rPr>
              <w:t xml:space="preserve"> to the </w:t>
            </w:r>
            <w:r>
              <w:rPr>
                <w:rFonts w:ascii="Arial" w:hAnsi="Arial" w:cs="Arial"/>
                <w:b/>
                <w:snapToGrid w:val="0"/>
              </w:rPr>
              <w:t>CUSC</w:t>
            </w:r>
            <w:bookmarkStart w:id="201" w:name="_BPDCD_140"/>
            <w:r w:rsidRPr="0019675B">
              <w:rPr>
                <w:rFonts w:ascii="Arial" w:hAnsi="Arial" w:cs="Arial"/>
                <w:snapToGrid w:val="0"/>
                <w:color w:val="0000FF"/>
              </w:rPr>
              <w:t>;</w:t>
            </w:r>
            <w:bookmarkEnd w:id="201"/>
          </w:p>
        </w:tc>
      </w:tr>
      <w:tr w:rsidR="006E7788" w14:paraId="10D5DBA6" w14:textId="77777777" w:rsidTr="00123BEA">
        <w:trPr>
          <w:gridAfter w:val="1"/>
          <w:wAfter w:w="29" w:type="dxa"/>
        </w:trPr>
        <w:tc>
          <w:tcPr>
            <w:tcW w:w="2695"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202" w:name="_BPDCD_141"/>
            <w:r w:rsidRPr="0019675B">
              <w:rPr>
                <w:rFonts w:ascii="Arial" w:hAnsi="Arial" w:cs="Arial"/>
              </w:rPr>
              <w:t>;</w:t>
            </w:r>
            <w:bookmarkEnd w:id="202"/>
          </w:p>
        </w:tc>
      </w:tr>
      <w:tr w:rsidR="006E7788" w14:paraId="5D5A2366" w14:textId="77777777" w:rsidTr="00123BEA">
        <w:trPr>
          <w:gridAfter w:val="1"/>
          <w:wAfter w:w="29" w:type="dxa"/>
        </w:trPr>
        <w:tc>
          <w:tcPr>
            <w:tcW w:w="2695"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7625" w:type="dxa"/>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203" w:name="_BPDCD_142"/>
            <w:r w:rsidRPr="0019675B">
              <w:rPr>
                <w:rFonts w:ascii="Arial" w:hAnsi="Arial" w:cs="Arial"/>
                <w:lang w:val="en-US"/>
              </w:rPr>
              <w:t>;</w:t>
            </w:r>
            <w:bookmarkEnd w:id="203"/>
          </w:p>
        </w:tc>
      </w:tr>
      <w:tr w:rsidR="006E7788" w14:paraId="5589F294" w14:textId="77777777" w:rsidTr="00123BEA">
        <w:trPr>
          <w:gridAfter w:val="1"/>
          <w:wAfter w:w="29" w:type="dxa"/>
        </w:trPr>
        <w:tc>
          <w:tcPr>
            <w:tcW w:w="2695"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00123BEA">
        <w:trPr>
          <w:gridAfter w:val="1"/>
          <w:wAfter w:w="29" w:type="dxa"/>
        </w:trPr>
        <w:tc>
          <w:tcPr>
            <w:tcW w:w="2695"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6E7788" w:rsidRDefault="006E7788" w:rsidP="006E7788">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6E7788" w14:paraId="134B9D9C" w14:textId="77777777" w:rsidTr="00123BEA">
        <w:trPr>
          <w:gridAfter w:val="1"/>
          <w:wAfter w:w="29" w:type="dxa"/>
        </w:trPr>
        <w:tc>
          <w:tcPr>
            <w:tcW w:w="2695"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t>"Required Standard"</w:t>
            </w:r>
          </w:p>
        </w:tc>
        <w:tc>
          <w:tcPr>
            <w:tcW w:w="7625" w:type="dxa"/>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00123BEA">
        <w:trPr>
          <w:gridAfter w:val="1"/>
          <w:wAfter w:w="29" w:type="dxa"/>
        </w:trPr>
        <w:tc>
          <w:tcPr>
            <w:tcW w:w="2695" w:type="dxa"/>
            <w:shd w:val="clear" w:color="auto" w:fill="auto"/>
          </w:tcPr>
          <w:p w14:paraId="5B4667FD" w14:textId="77777777" w:rsidR="006E7788" w:rsidRDefault="006E7788" w:rsidP="006E7788">
            <w:pPr>
              <w:pStyle w:val="BodyText"/>
              <w:rPr>
                <w:rFonts w:ascii="Arial" w:hAnsi="Arial" w:cs="Arial"/>
                <w:b/>
                <w:bCs/>
              </w:rPr>
            </w:pPr>
            <w:r>
              <w:rPr>
                <w:rFonts w:ascii="Arial" w:hAnsi="Arial" w:cs="Arial"/>
                <w:b/>
                <w:bCs/>
              </w:rPr>
              <w:t>"Requirements"</w:t>
            </w:r>
          </w:p>
          <w:p w14:paraId="02F54C64" w14:textId="77777777" w:rsidR="00985C23" w:rsidRDefault="00985C23" w:rsidP="006E7788">
            <w:pPr>
              <w:pStyle w:val="BodyText"/>
              <w:rPr>
                <w:rFonts w:ascii="Arial" w:hAnsi="Arial" w:cs="Arial"/>
                <w:b/>
                <w:bCs/>
              </w:rPr>
            </w:pPr>
          </w:p>
          <w:p w14:paraId="30A6A6FA" w14:textId="77777777" w:rsidR="00985C23" w:rsidRDefault="00985C23" w:rsidP="006E7788">
            <w:pPr>
              <w:pStyle w:val="BodyText"/>
              <w:rPr>
                <w:rFonts w:ascii="Arial" w:hAnsi="Arial" w:cs="Arial"/>
                <w:b/>
                <w:bCs/>
              </w:rPr>
            </w:pPr>
          </w:p>
          <w:p w14:paraId="06D0CC4F" w14:textId="77777777" w:rsidR="00985C23" w:rsidRDefault="00985C23" w:rsidP="006E7788">
            <w:pPr>
              <w:pStyle w:val="BodyText"/>
              <w:rPr>
                <w:rFonts w:ascii="Arial" w:hAnsi="Arial" w:cs="Arial"/>
                <w:b/>
                <w:bCs/>
              </w:rPr>
            </w:pPr>
          </w:p>
          <w:p w14:paraId="49B2D8CA" w14:textId="77777777" w:rsidR="00985C23" w:rsidRDefault="00985C23" w:rsidP="006E7788">
            <w:pPr>
              <w:pStyle w:val="BodyText"/>
              <w:rPr>
                <w:rFonts w:ascii="Arial" w:hAnsi="Arial" w:cs="Arial"/>
                <w:b/>
                <w:bCs/>
              </w:rPr>
            </w:pPr>
          </w:p>
          <w:p w14:paraId="7087C881" w14:textId="77777777" w:rsidR="00985C23" w:rsidRDefault="00985C23" w:rsidP="006E7788">
            <w:pPr>
              <w:pStyle w:val="BodyText"/>
              <w:rPr>
                <w:rFonts w:ascii="Arial" w:hAnsi="Arial" w:cs="Arial"/>
                <w:b/>
                <w:bCs/>
              </w:rPr>
            </w:pPr>
          </w:p>
          <w:p w14:paraId="11999EFB" w14:textId="77777777" w:rsidR="00985C23" w:rsidRDefault="00985C23" w:rsidP="006E7788">
            <w:pPr>
              <w:pStyle w:val="BodyText"/>
              <w:rPr>
                <w:rFonts w:ascii="Arial" w:hAnsi="Arial" w:cs="Arial"/>
                <w:b/>
                <w:bCs/>
              </w:rPr>
            </w:pPr>
          </w:p>
          <w:p w14:paraId="126D991D" w14:textId="77777777" w:rsidR="00985C23" w:rsidRDefault="00985C23" w:rsidP="006E7788">
            <w:pPr>
              <w:pStyle w:val="BodyText"/>
              <w:rPr>
                <w:rFonts w:ascii="Arial" w:hAnsi="Arial" w:cs="Arial"/>
                <w:b/>
                <w:bCs/>
              </w:rPr>
            </w:pPr>
          </w:p>
          <w:p w14:paraId="7F67F483" w14:textId="77777777" w:rsidR="00985C23" w:rsidRDefault="00985C23" w:rsidP="006E7788">
            <w:pPr>
              <w:pStyle w:val="BodyText"/>
              <w:rPr>
                <w:rFonts w:ascii="Arial" w:hAnsi="Arial" w:cs="Arial"/>
                <w:b/>
                <w:bCs/>
              </w:rPr>
            </w:pPr>
          </w:p>
          <w:p w14:paraId="1F2D4B43" w14:textId="77777777" w:rsidR="00985C23" w:rsidRDefault="00985C23" w:rsidP="006E7788">
            <w:pPr>
              <w:pStyle w:val="BodyText"/>
              <w:rPr>
                <w:rFonts w:ascii="Arial" w:hAnsi="Arial" w:cs="Arial"/>
                <w:b/>
                <w:bCs/>
              </w:rPr>
            </w:pPr>
          </w:p>
          <w:p w14:paraId="32185359" w14:textId="77777777" w:rsidR="00985C23" w:rsidRDefault="00985C23" w:rsidP="006E7788">
            <w:pPr>
              <w:pStyle w:val="BodyText"/>
              <w:rPr>
                <w:rFonts w:ascii="Arial" w:hAnsi="Arial" w:cs="Arial"/>
                <w:b/>
                <w:bCs/>
              </w:rPr>
            </w:pPr>
          </w:p>
          <w:p w14:paraId="350DA922" w14:textId="77777777" w:rsidR="009D15BA" w:rsidRDefault="009D15BA" w:rsidP="009D15BA">
            <w:pPr>
              <w:pStyle w:val="BodyText"/>
              <w:rPr>
                <w:rFonts w:ascii="Arial" w:hAnsi="Arial" w:cs="Arial"/>
                <w:b/>
                <w:bCs/>
              </w:rPr>
            </w:pPr>
          </w:p>
          <w:p w14:paraId="56EA3486" w14:textId="6A425B24" w:rsidR="00985C23" w:rsidRDefault="00985C23" w:rsidP="00A604BC">
            <w:pPr>
              <w:pStyle w:val="BodyText"/>
              <w:rPr>
                <w:rFonts w:ascii="Arial" w:hAnsi="Arial" w:cs="Arial"/>
                <w:b/>
                <w:bCs/>
              </w:rPr>
            </w:pPr>
          </w:p>
        </w:tc>
        <w:tc>
          <w:tcPr>
            <w:tcW w:w="7625" w:type="dxa"/>
          </w:tcPr>
          <w:p w14:paraId="71EDE420" w14:textId="77777777" w:rsidR="006E7788" w:rsidRDefault="006E7788" w:rsidP="006E7788">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6E7788" w:rsidRPr="009D15BA" w:rsidRDefault="006E7788" w:rsidP="006E7788">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C2C8531" w14:textId="6B9B0492" w:rsidR="009D15BA" w:rsidRPr="009D15BA" w:rsidRDefault="006E7788" w:rsidP="009D15BA">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204" w:name="_BPDCD_143"/>
            <w:r w:rsidRPr="009D15BA">
              <w:rPr>
                <w:rFonts w:ascii="Arial" w:hAnsi="Arial" w:cs="Arial"/>
              </w:rPr>
              <w:t>;</w:t>
            </w:r>
            <w:bookmarkEnd w:id="204"/>
          </w:p>
          <w:p w14:paraId="623CCDE2" w14:textId="484D15AD" w:rsidR="00541A2E" w:rsidRDefault="00541A2E" w:rsidP="00BA71A6">
            <w:pPr>
              <w:pStyle w:val="BodyText"/>
              <w:tabs>
                <w:tab w:val="left" w:pos="2"/>
              </w:tabs>
              <w:ind w:left="720"/>
              <w:jc w:val="both"/>
              <w:rPr>
                <w:rFonts w:ascii="Arial" w:hAnsi="Arial" w:cs="Arial"/>
                <w:b/>
                <w:i/>
              </w:rPr>
            </w:pPr>
          </w:p>
        </w:tc>
      </w:tr>
      <w:tr w:rsidR="009E5B36" w14:paraId="21DDAED4" w14:textId="77777777" w:rsidTr="00123BEA">
        <w:trPr>
          <w:gridAfter w:val="1"/>
          <w:wAfter w:w="29" w:type="dxa"/>
        </w:trPr>
        <w:tc>
          <w:tcPr>
            <w:tcW w:w="2695" w:type="dxa"/>
            <w:shd w:val="clear" w:color="auto" w:fill="auto"/>
          </w:tcPr>
          <w:p w14:paraId="7D58329B" w14:textId="77777777" w:rsidR="00A604BC" w:rsidRPr="006D3E84" w:rsidRDefault="00A604BC" w:rsidP="00A604BC">
            <w:pPr>
              <w:pStyle w:val="BodyText"/>
              <w:rPr>
                <w:rFonts w:ascii="Arial" w:hAnsi="Arial" w:cs="Arial"/>
                <w:b/>
                <w:bCs/>
              </w:rPr>
            </w:pPr>
            <w:r w:rsidRPr="006D3E84">
              <w:rPr>
                <w:rFonts w:ascii="Arial" w:hAnsi="Arial" w:cs="Arial"/>
                <w:b/>
                <w:bCs/>
              </w:rPr>
              <w:t>"</w:t>
            </w:r>
            <w:r w:rsidRPr="006D3E84">
              <w:rPr>
                <w:rFonts w:ascii="Arial" w:hAnsi="Arial" w:cs="Arial"/>
                <w:b/>
                <w:sz w:val="24"/>
              </w:rPr>
              <w:t xml:space="preserve"> Residual </w:t>
            </w:r>
            <w:r w:rsidRPr="001C24DF">
              <w:rPr>
                <w:rFonts w:ascii="Arial" w:hAnsi="Arial" w:cs="Arial"/>
                <w:b/>
                <w:szCs w:val="22"/>
              </w:rPr>
              <w:t>Charging</w:t>
            </w:r>
            <w:r w:rsidRPr="006D3E84">
              <w:rPr>
                <w:rFonts w:ascii="Arial" w:hAnsi="Arial" w:cs="Arial"/>
                <w:b/>
                <w:sz w:val="24"/>
              </w:rPr>
              <w:t xml:space="preserve"> Group”</w:t>
            </w:r>
          </w:p>
          <w:p w14:paraId="59F4F1C9" w14:textId="5088B6A8" w:rsidR="009E5B36" w:rsidRDefault="009E5B36" w:rsidP="006E7788">
            <w:pPr>
              <w:pStyle w:val="BodyText"/>
              <w:rPr>
                <w:rFonts w:ascii="Arial" w:hAnsi="Arial" w:cs="Arial"/>
                <w:b/>
                <w:bCs/>
              </w:rPr>
            </w:pPr>
          </w:p>
        </w:tc>
        <w:tc>
          <w:tcPr>
            <w:tcW w:w="7625" w:type="dxa"/>
          </w:tcPr>
          <w:p w14:paraId="040D8333" w14:textId="77777777" w:rsidR="00A604BC" w:rsidRPr="006D3E84" w:rsidRDefault="00A604BC" w:rsidP="00A604BC">
            <w:pPr>
              <w:pStyle w:val="NoSpacing"/>
              <w:rPr>
                <w:rFonts w:ascii="Arial" w:hAnsi="Arial" w:cs="Arial"/>
                <w:sz w:val="24"/>
                <w:szCs w:val="24"/>
              </w:rPr>
            </w:pPr>
            <w:r w:rsidRPr="006D3E84">
              <w:rPr>
                <w:rFonts w:ascii="Arial" w:hAnsi="Arial" w:cs="Arial"/>
              </w:rPr>
              <w:t xml:space="preserve">a </w:t>
            </w:r>
            <w:r w:rsidRPr="006D3E84">
              <w:rPr>
                <w:rFonts w:ascii="Arial" w:hAnsi="Arial" w:cs="Arial"/>
                <w:sz w:val="24"/>
                <w:szCs w:val="24"/>
              </w:rPr>
              <w:t xml:space="preserve">group of </w:t>
            </w:r>
            <w:r w:rsidRPr="006D3E84">
              <w:rPr>
                <w:rFonts w:ascii="Arial" w:hAnsi="Arial" w:cs="Arial"/>
                <w:b/>
                <w:sz w:val="24"/>
                <w:szCs w:val="24"/>
              </w:rPr>
              <w:t xml:space="preserve">Final Demand Sites </w:t>
            </w:r>
            <w:r w:rsidRPr="006D3E84">
              <w:rPr>
                <w:rFonts w:ascii="Arial" w:hAnsi="Arial" w:cs="Arial"/>
                <w:sz w:val="24"/>
                <w:szCs w:val="24"/>
              </w:rPr>
              <w:t xml:space="preserve">or </w:t>
            </w:r>
            <w:r w:rsidRPr="006D3E84">
              <w:rPr>
                <w:rFonts w:ascii="Arial" w:hAnsi="Arial" w:cs="Arial"/>
                <w:b/>
                <w:sz w:val="24"/>
                <w:szCs w:val="24"/>
              </w:rPr>
              <w:t>Unmetered Supplies</w:t>
            </w:r>
            <w:r w:rsidRPr="006D3E84">
              <w:rPr>
                <w:rFonts w:ascii="Arial" w:hAnsi="Arial" w:cs="Arial"/>
                <w:sz w:val="24"/>
                <w:szCs w:val="24"/>
              </w:rPr>
              <w:t xml:space="preserve"> with similar connection characteristics for which </w:t>
            </w:r>
            <w:r w:rsidRPr="006D3E84">
              <w:rPr>
                <w:rFonts w:ascii="Arial" w:hAnsi="Arial" w:cs="Arial"/>
                <w:b/>
                <w:sz w:val="24"/>
                <w:szCs w:val="24"/>
              </w:rPr>
              <w:t>Charging Bands</w:t>
            </w:r>
            <w:r w:rsidRPr="006D3E84">
              <w:rPr>
                <w:rFonts w:ascii="Arial" w:hAnsi="Arial" w:cs="Arial"/>
                <w:sz w:val="24"/>
                <w:szCs w:val="24"/>
              </w:rPr>
              <w:t xml:space="preserve"> may or may not be set for the purposes of recovering the revenue related to the </w:t>
            </w:r>
            <w:r w:rsidRPr="006D3E84">
              <w:rPr>
                <w:rFonts w:ascii="Arial" w:hAnsi="Arial" w:cs="Arial"/>
                <w:b/>
                <w:sz w:val="24"/>
                <w:szCs w:val="24"/>
              </w:rPr>
              <w:t>Transmission Demand Residual</w:t>
            </w:r>
            <w:r w:rsidRPr="006D3E84">
              <w:rPr>
                <w:rFonts w:ascii="Arial" w:hAnsi="Arial" w:cs="Arial"/>
                <w:sz w:val="24"/>
                <w:szCs w:val="24"/>
              </w:rPr>
              <w:t xml:space="preserve">. The list of </w:t>
            </w:r>
            <w:r w:rsidRPr="006D3E84">
              <w:rPr>
                <w:rFonts w:ascii="Arial" w:hAnsi="Arial" w:cs="Arial"/>
                <w:b/>
                <w:sz w:val="24"/>
                <w:szCs w:val="24"/>
              </w:rPr>
              <w:t>Residual Charging Groups</w:t>
            </w:r>
            <w:r w:rsidRPr="006D3E84">
              <w:rPr>
                <w:rFonts w:ascii="Arial" w:hAnsi="Arial" w:cs="Arial"/>
                <w:sz w:val="24"/>
                <w:szCs w:val="24"/>
              </w:rPr>
              <w:t xml:space="preserve"> are;</w:t>
            </w:r>
          </w:p>
          <w:p w14:paraId="156EEE8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Domestic, </w:t>
            </w:r>
          </w:p>
          <w:p w14:paraId="5BC28BCF"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No Maximum Import Capacity (LV No MIC), </w:t>
            </w:r>
          </w:p>
          <w:p w14:paraId="517A7650"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with Maximum Import Capacity (LV MIC), </w:t>
            </w:r>
          </w:p>
          <w:p w14:paraId="6219CD67"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High Voltage (HV), </w:t>
            </w:r>
          </w:p>
          <w:p w14:paraId="12E9C94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Extra High Voltage (EHV),</w:t>
            </w:r>
          </w:p>
          <w:p w14:paraId="7D26CDAF" w14:textId="77777777" w:rsidR="00537C7F" w:rsidRDefault="00A604BC" w:rsidP="00537C7F">
            <w:pPr>
              <w:pStyle w:val="NoSpacing"/>
              <w:numPr>
                <w:ilvl w:val="0"/>
                <w:numId w:val="51"/>
              </w:numPr>
              <w:rPr>
                <w:rFonts w:ascii="Arial" w:hAnsi="Arial" w:cs="Arial"/>
                <w:sz w:val="24"/>
                <w:szCs w:val="24"/>
              </w:rPr>
            </w:pPr>
            <w:r w:rsidRPr="006D3E84">
              <w:rPr>
                <w:rFonts w:ascii="Arial" w:hAnsi="Arial" w:cs="Arial"/>
                <w:sz w:val="24"/>
                <w:szCs w:val="24"/>
              </w:rPr>
              <w:t>Transmission</w:t>
            </w:r>
          </w:p>
          <w:p w14:paraId="24EC8CAE" w14:textId="54ADB4CC" w:rsidR="009E5B36" w:rsidRPr="00537C7F" w:rsidRDefault="00A604BC" w:rsidP="00537C7F">
            <w:pPr>
              <w:pStyle w:val="NoSpacing"/>
              <w:numPr>
                <w:ilvl w:val="0"/>
                <w:numId w:val="51"/>
              </w:numPr>
              <w:rPr>
                <w:rFonts w:ascii="Arial" w:hAnsi="Arial" w:cs="Arial"/>
                <w:sz w:val="24"/>
                <w:szCs w:val="24"/>
              </w:rPr>
            </w:pPr>
            <w:r w:rsidRPr="00537C7F">
              <w:rPr>
                <w:rFonts w:ascii="Arial" w:hAnsi="Arial" w:cs="Arial"/>
                <w:sz w:val="24"/>
              </w:rPr>
              <w:t>Unmetered Supplies (UMS);</w:t>
            </w:r>
            <w:r w:rsidR="00537C7F">
              <w:rPr>
                <w:rFonts w:ascii="Arial" w:hAnsi="Arial" w:cs="Arial"/>
                <w:sz w:val="24"/>
              </w:rPr>
              <w:br/>
            </w:r>
          </w:p>
        </w:tc>
      </w:tr>
      <w:tr w:rsidR="006E7788" w14:paraId="61D514B6" w14:textId="77777777" w:rsidTr="00123BEA">
        <w:trPr>
          <w:gridAfter w:val="1"/>
          <w:wAfter w:w="29" w:type="dxa"/>
        </w:trPr>
        <w:tc>
          <w:tcPr>
            <w:tcW w:w="2695"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t>"Resigning Alternate Member"</w:t>
            </w:r>
          </w:p>
        </w:tc>
        <w:tc>
          <w:tcPr>
            <w:tcW w:w="7625" w:type="dxa"/>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205" w:name="_BPDCD_144"/>
            <w:r w:rsidRPr="0019675B">
              <w:rPr>
                <w:rFonts w:ascii="Arial" w:hAnsi="Arial" w:cs="Arial"/>
              </w:rPr>
              <w:t>as</w:t>
            </w:r>
            <w:r w:rsidRPr="0019675B">
              <w:rPr>
                <w:rFonts w:ascii="Arial" w:hAnsi="Arial" w:cs="Arial"/>
                <w:color w:val="0000FF"/>
              </w:rPr>
              <w:t xml:space="preserve"> </w:t>
            </w:r>
            <w:bookmarkEnd w:id="205"/>
            <w:r w:rsidRPr="0019675B">
              <w:rPr>
                <w:rFonts w:ascii="Arial" w:hAnsi="Arial" w:cs="Arial"/>
              </w:rPr>
              <w:t>defined in Paragraph 8A.4.1.3</w:t>
            </w:r>
            <w:bookmarkStart w:id="206" w:name="_BPDCD_145"/>
            <w:r w:rsidRPr="0019675B">
              <w:rPr>
                <w:rFonts w:ascii="Arial" w:hAnsi="Arial" w:cs="Arial"/>
              </w:rPr>
              <w:t>;</w:t>
            </w:r>
            <w:bookmarkEnd w:id="206"/>
          </w:p>
        </w:tc>
      </w:tr>
      <w:tr w:rsidR="006E7788" w14:paraId="020C019C" w14:textId="77777777" w:rsidTr="00123BEA">
        <w:trPr>
          <w:gridAfter w:val="1"/>
          <w:wAfter w:w="29" w:type="dxa"/>
        </w:trPr>
        <w:tc>
          <w:tcPr>
            <w:tcW w:w="2695"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7625" w:type="dxa"/>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207" w:name="_BPDCD_146"/>
            <w:r w:rsidRPr="0019675B">
              <w:rPr>
                <w:rFonts w:ascii="Arial" w:hAnsi="Arial" w:cs="Arial"/>
              </w:rPr>
              <w:t>;</w:t>
            </w:r>
            <w:bookmarkEnd w:id="207"/>
          </w:p>
        </w:tc>
      </w:tr>
      <w:tr w:rsidR="006E7788" w14:paraId="1CCF5579" w14:textId="77777777" w:rsidTr="00123BEA">
        <w:trPr>
          <w:gridAfter w:val="1"/>
          <w:wAfter w:w="29" w:type="dxa"/>
        </w:trPr>
        <w:tc>
          <w:tcPr>
            <w:tcW w:w="2695"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t>"Response"</w:t>
            </w:r>
          </w:p>
        </w:tc>
        <w:tc>
          <w:tcPr>
            <w:tcW w:w="7625" w:type="dxa"/>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6E7788" w14:paraId="0830CAF9" w14:textId="77777777" w:rsidTr="00123BEA">
        <w:trPr>
          <w:gridAfter w:val="1"/>
          <w:wAfter w:w="29" w:type="dxa"/>
        </w:trPr>
        <w:tc>
          <w:tcPr>
            <w:tcW w:w="2695"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7625" w:type="dxa"/>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00123BEA">
        <w:trPr>
          <w:gridAfter w:val="1"/>
          <w:wAfter w:w="29" w:type="dxa"/>
        </w:trPr>
        <w:tc>
          <w:tcPr>
            <w:tcW w:w="2695"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6E7788" w:rsidRDefault="006E7788" w:rsidP="006E7788">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208" w:name="_DV_C139"/>
            <w:r>
              <w:rPr>
                <w:rFonts w:ascii="Arial" w:hAnsi="Arial" w:cs="Arial"/>
              </w:rPr>
              <w:t>The higher of:</w:t>
            </w:r>
            <w:bookmarkEnd w:id="208"/>
          </w:p>
          <w:p w14:paraId="499D174C" w14:textId="77777777" w:rsidR="006E7788" w:rsidRDefault="006E7788" w:rsidP="006E7788">
            <w:pPr>
              <w:pStyle w:val="BodyText"/>
              <w:jc w:val="both"/>
              <w:rPr>
                <w:rFonts w:ascii="Arial" w:hAnsi="Arial" w:cs="Arial"/>
              </w:rPr>
            </w:pPr>
            <w:bookmarkStart w:id="209"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210" w:name="_DV_C141"/>
            <w:bookmarkEnd w:id="209"/>
          </w:p>
          <w:p w14:paraId="2A938A70" w14:textId="77777777" w:rsidR="006E7788" w:rsidRDefault="006E7788" w:rsidP="006E7788">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210"/>
          </w:p>
          <w:p w14:paraId="7932BDA1" w14:textId="77777777" w:rsidR="006E7788" w:rsidRDefault="006E7788" w:rsidP="006E7788">
            <w:pPr>
              <w:pStyle w:val="BodyText"/>
              <w:jc w:val="both"/>
              <w:rPr>
                <w:rFonts w:ascii="Arial" w:hAnsi="Arial" w:cs="Arial"/>
              </w:rPr>
            </w:pPr>
            <w:bookmarkStart w:id="211" w:name="_DV_C142"/>
            <w:r>
              <w:rPr>
                <w:rFonts w:ascii="Arial" w:hAnsi="Arial" w:cs="Arial"/>
              </w:rPr>
              <w:t>A or B are then multiplied by:</w:t>
            </w:r>
            <w:bookmarkEnd w:id="211"/>
          </w:p>
          <w:p w14:paraId="2AA1CC9D" w14:textId="77777777" w:rsidR="006E7788" w:rsidRDefault="006E7788" w:rsidP="006E7788">
            <w:pPr>
              <w:pStyle w:val="BodyText"/>
              <w:jc w:val="both"/>
              <w:rPr>
                <w:rFonts w:ascii="Arial" w:hAnsi="Arial" w:cs="Arial"/>
              </w:rPr>
            </w:pPr>
            <w:bookmarkStart w:id="212" w:name="_DV_C143"/>
            <w:r>
              <w:rPr>
                <w:rFonts w:ascii="Arial" w:hAnsi="Arial" w:cs="Arial"/>
              </w:rPr>
              <w:t>the MW arrived at after deducting from the Transmission Entry Capacity for the Connection Site the Restricted MW Export Level;</w:t>
            </w:r>
            <w:bookmarkEnd w:id="212"/>
          </w:p>
        </w:tc>
      </w:tr>
      <w:tr w:rsidR="006E7788" w14:paraId="36499F13" w14:textId="77777777" w:rsidTr="00123BEA">
        <w:trPr>
          <w:gridAfter w:val="1"/>
          <w:wAfter w:w="29" w:type="dxa"/>
        </w:trPr>
        <w:tc>
          <w:tcPr>
            <w:tcW w:w="2695" w:type="dxa"/>
            <w:shd w:val="clear" w:color="auto" w:fill="auto"/>
          </w:tcPr>
          <w:p w14:paraId="7D927752" w14:textId="575C4CA4" w:rsidR="006E7788" w:rsidRDefault="006E7788" w:rsidP="006E7788">
            <w:pPr>
              <w:spacing w:after="240"/>
              <w:rPr>
                <w:rFonts w:ascii="Arial" w:hAnsi="Arial" w:cs="Arial"/>
                <w:b/>
                <w:bCs/>
              </w:rPr>
            </w:pPr>
            <w:bookmarkStart w:id="213" w:name="_DV_C137"/>
            <w:r>
              <w:rPr>
                <w:rFonts w:ascii="Arial" w:hAnsi="Arial" w:cs="Arial"/>
                <w:b/>
                <w:bCs/>
              </w:rPr>
              <w:t>"Restricted Export Level Period"</w:t>
            </w:r>
            <w:bookmarkEnd w:id="213"/>
          </w:p>
        </w:tc>
        <w:tc>
          <w:tcPr>
            <w:tcW w:w="7625" w:type="dxa"/>
          </w:tcPr>
          <w:p w14:paraId="76F87FBE" w14:textId="77777777" w:rsidR="006E7788" w:rsidRDefault="006E7788" w:rsidP="006E7788">
            <w:pPr>
              <w:spacing w:after="240"/>
              <w:rPr>
                <w:rFonts w:ascii="Arial" w:hAnsi="Arial" w:cs="Arial"/>
              </w:rPr>
            </w:pPr>
            <w:bookmarkStart w:id="214" w:name="_DV_C138"/>
            <w:r>
              <w:rPr>
                <w:rFonts w:ascii="Arial" w:hAnsi="Arial" w:cs="Arial"/>
              </w:rPr>
              <w:t>as defined in Paragraph 4.2A.4(b)(ii);</w:t>
            </w:r>
            <w:bookmarkEnd w:id="214"/>
          </w:p>
        </w:tc>
      </w:tr>
      <w:tr w:rsidR="006E7788" w14:paraId="4F12EA54" w14:textId="77777777" w:rsidTr="00123BEA">
        <w:trPr>
          <w:gridAfter w:val="1"/>
          <w:wAfter w:w="29" w:type="dxa"/>
        </w:trPr>
        <w:tc>
          <w:tcPr>
            <w:tcW w:w="2695" w:type="dxa"/>
            <w:shd w:val="clear" w:color="auto" w:fill="auto"/>
          </w:tcPr>
          <w:p w14:paraId="416869E7" w14:textId="627DE57F" w:rsidR="006E7788" w:rsidRDefault="006E7788" w:rsidP="006E7788">
            <w:pPr>
              <w:spacing w:after="240"/>
              <w:rPr>
                <w:rFonts w:ascii="Arial" w:hAnsi="Arial" w:cs="Arial"/>
                <w:b/>
                <w:bCs/>
              </w:rPr>
            </w:pPr>
            <w:bookmarkStart w:id="215" w:name="_DV_C144"/>
            <w:r>
              <w:rPr>
                <w:rFonts w:ascii="Arial" w:hAnsi="Arial" w:cs="Arial"/>
                <w:b/>
                <w:bCs/>
              </w:rPr>
              <w:t>"Restricted MW Export Level"</w:t>
            </w:r>
            <w:bookmarkEnd w:id="215"/>
          </w:p>
        </w:tc>
        <w:tc>
          <w:tcPr>
            <w:tcW w:w="7625" w:type="dxa"/>
          </w:tcPr>
          <w:p w14:paraId="5DB3A021" w14:textId="77777777" w:rsidR="006E7788" w:rsidRDefault="006E7788" w:rsidP="006E7788">
            <w:pPr>
              <w:spacing w:after="240"/>
              <w:rPr>
                <w:rFonts w:ascii="Arial" w:hAnsi="Arial" w:cs="Arial"/>
              </w:rPr>
            </w:pPr>
            <w:bookmarkStart w:id="216" w:name="_DV_C145"/>
            <w:r>
              <w:rPr>
                <w:rFonts w:ascii="Arial" w:hAnsi="Arial" w:cs="Arial"/>
              </w:rPr>
              <w:t>as defined in Paragraph 4.2A.2.1(c)(i);</w:t>
            </w:r>
            <w:bookmarkEnd w:id="216"/>
          </w:p>
        </w:tc>
      </w:tr>
      <w:tr w:rsidR="006E7788" w14:paraId="0B984F66" w14:textId="77777777" w:rsidTr="00123BEA">
        <w:trPr>
          <w:gridAfter w:val="1"/>
          <w:wAfter w:w="29" w:type="dxa"/>
        </w:trPr>
        <w:tc>
          <w:tcPr>
            <w:tcW w:w="2695" w:type="dxa"/>
            <w:shd w:val="clear" w:color="auto" w:fill="auto"/>
          </w:tcPr>
          <w:p w14:paraId="23B47847" w14:textId="77777777" w:rsidR="006E7788" w:rsidRDefault="006E7788" w:rsidP="006E7788">
            <w:pPr>
              <w:pStyle w:val="BodyText"/>
              <w:rPr>
                <w:rFonts w:ascii="Arial" w:hAnsi="Arial" w:cs="Arial"/>
                <w:b/>
                <w:bCs/>
                <w:color w:val="000000"/>
                <w:w w:val="0"/>
              </w:rPr>
            </w:pPr>
            <w:bookmarkStart w:id="217" w:name="_DV_C146"/>
            <w:r>
              <w:rPr>
                <w:rFonts w:ascii="Arial" w:hAnsi="Arial" w:cs="Arial"/>
                <w:b/>
                <w:bCs/>
                <w:color w:val="000000"/>
                <w:w w:val="0"/>
              </w:rPr>
              <w:t>"Restrictions on Availability"</w:t>
            </w:r>
          </w:p>
          <w:bookmarkEnd w:id="217"/>
          <w:p w14:paraId="5D76F483" w14:textId="77777777" w:rsidR="006E7788" w:rsidRDefault="006E7788" w:rsidP="006E7788">
            <w:pPr>
              <w:pStyle w:val="BodyText"/>
              <w:rPr>
                <w:rFonts w:ascii="Arial" w:hAnsi="Arial" w:cs="Arial"/>
                <w:b/>
                <w:bCs/>
                <w:color w:val="000000"/>
                <w:w w:val="0"/>
              </w:rPr>
            </w:pPr>
          </w:p>
        </w:tc>
        <w:tc>
          <w:tcPr>
            <w:tcW w:w="7625" w:type="dxa"/>
          </w:tcPr>
          <w:p w14:paraId="378F32B0" w14:textId="77777777" w:rsidR="006E7788" w:rsidRDefault="006E7788" w:rsidP="006E7788">
            <w:pPr>
              <w:pStyle w:val="BodyText"/>
              <w:spacing w:line="240" w:lineRule="atLeast"/>
              <w:rPr>
                <w:rFonts w:ascii="Arial" w:hAnsi="Arial" w:cs="Arial"/>
                <w:color w:val="000000"/>
                <w:w w:val="0"/>
              </w:rPr>
            </w:pPr>
            <w:bookmarkStart w:id="218"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218"/>
          </w:p>
        </w:tc>
      </w:tr>
      <w:tr w:rsidR="006E7788" w14:paraId="5C97CB93" w14:textId="77777777" w:rsidTr="00D1552F">
        <w:trPr>
          <w:gridAfter w:val="1"/>
          <w:wAfter w:w="29" w:type="dxa"/>
          <w:trHeight w:val="1560"/>
        </w:trPr>
        <w:tc>
          <w:tcPr>
            <w:tcW w:w="2695"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7625" w:type="dxa"/>
          </w:tcPr>
          <w:p w14:paraId="1BCD4CDD" w14:textId="77777777" w:rsidR="006E7788" w:rsidRDefault="006E7788" w:rsidP="006E7788">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1125EFD8"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sidR="00533683" w:rsidRPr="00E9759C">
              <w:rPr>
                <w:rFonts w:ascii="Arial" w:hAnsi="Arial" w:cs="Arial"/>
                <w:b/>
              </w:rPr>
              <w:t>London Court of International Arbitration</w:t>
            </w:r>
            <w:r w:rsidR="00533683">
              <w:rPr>
                <w:rFonts w:ascii="Arial" w:hAnsi="Arial" w:cs="Arial"/>
                <w:b/>
              </w:rPr>
              <w:t xml:space="preserve"> </w:t>
            </w:r>
            <w:r>
              <w:rPr>
                <w:rFonts w:ascii="Arial" w:hAnsi="Arial" w:cs="Arial"/>
              </w:rPr>
              <w:t>who shall act as an expert and whose decision shall be final and binding on the parties; or</w:t>
            </w:r>
          </w:p>
          <w:p w14:paraId="6160E0AA" w14:textId="776EF56D" w:rsidR="00626525" w:rsidRPr="00DD6DD0" w:rsidRDefault="006E7788" w:rsidP="00D1552F">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sidR="00DD5E5F" w:rsidRPr="00E9759C">
              <w:rPr>
                <w:rFonts w:ascii="Arial" w:hAnsi="Arial" w:cs="Arial"/>
                <w:b/>
              </w:rPr>
              <w:t>London Court of International Arbitration</w:t>
            </w:r>
            <w:r>
              <w:rPr>
                <w:rFonts w:ascii="Arial" w:hAnsi="Arial" w:cs="Arial"/>
              </w:rPr>
              <w:t xml:space="preserve"> who shall act as an expert and whose decision shall be final and binding on the parties;</w:t>
            </w:r>
          </w:p>
        </w:tc>
      </w:tr>
      <w:tr w:rsidR="006E7788" w14:paraId="7BF28678" w14:textId="77777777" w:rsidTr="00123BEA">
        <w:trPr>
          <w:gridAfter w:val="1"/>
          <w:wAfter w:w="29" w:type="dxa"/>
        </w:trPr>
        <w:tc>
          <w:tcPr>
            <w:tcW w:w="2695" w:type="dxa"/>
          </w:tcPr>
          <w:p w14:paraId="46699CDF" w14:textId="77777777" w:rsidR="006E7788" w:rsidRDefault="006E7788" w:rsidP="006E7788">
            <w:pPr>
              <w:pStyle w:val="BodyText"/>
              <w:rPr>
                <w:rFonts w:ascii="Arial" w:hAnsi="Arial" w:cs="Arial"/>
                <w:b/>
                <w:bCs/>
              </w:rPr>
            </w:pPr>
            <w:r>
              <w:rPr>
                <w:rFonts w:ascii="Arial" w:hAnsi="Arial" w:cs="Arial"/>
                <w:b/>
                <w:bCs/>
              </w:rPr>
              <w:t>"Revised Indicative Annual HH TNUoS charge"</w:t>
            </w:r>
          </w:p>
        </w:tc>
        <w:tc>
          <w:tcPr>
            <w:tcW w:w="7625" w:type="dxa"/>
          </w:tcPr>
          <w:p w14:paraId="5CB3E203" w14:textId="77777777" w:rsidR="006E7788" w:rsidRDefault="006E7788" w:rsidP="006E7788">
            <w:pPr>
              <w:pStyle w:val="BodyText"/>
              <w:ind w:left="1" w:hanging="1"/>
              <w:jc w:val="both"/>
              <w:rPr>
                <w:rFonts w:ascii="Arial" w:hAnsi="Arial" w:cs="Arial"/>
                <w:b/>
              </w:rPr>
            </w:pPr>
            <w:r>
              <w:rPr>
                <w:rFonts w:ascii="Arial" w:hAnsi="Arial" w:cs="Arial"/>
              </w:rPr>
              <w:t>the value calculated in accordance with Appendix 2 paragraph 5</w:t>
            </w:r>
            <w:bookmarkStart w:id="219" w:name="_BPDCD_147"/>
            <w:r w:rsidRPr="0019675B">
              <w:rPr>
                <w:rFonts w:ascii="Arial" w:hAnsi="Arial" w:cs="Arial"/>
              </w:rPr>
              <w:t>;</w:t>
            </w:r>
            <w:bookmarkEnd w:id="219"/>
          </w:p>
        </w:tc>
      </w:tr>
      <w:tr w:rsidR="006E7788" w14:paraId="0CFFF37D" w14:textId="77777777" w:rsidTr="00123BEA">
        <w:trPr>
          <w:gridAfter w:val="1"/>
          <w:wAfter w:w="29" w:type="dxa"/>
        </w:trPr>
        <w:tc>
          <w:tcPr>
            <w:tcW w:w="2695" w:type="dxa"/>
          </w:tcPr>
          <w:p w14:paraId="221DB3B0" w14:textId="77777777" w:rsidR="006E7788" w:rsidRDefault="006E7788" w:rsidP="006E7788">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6E7788" w:rsidRDefault="006E7788" w:rsidP="006E7788">
            <w:pPr>
              <w:pStyle w:val="BodyText"/>
              <w:jc w:val="both"/>
              <w:rPr>
                <w:rFonts w:ascii="Arial" w:hAnsi="Arial" w:cs="Arial"/>
              </w:rPr>
            </w:pPr>
            <w:r>
              <w:rPr>
                <w:rFonts w:ascii="Arial" w:hAnsi="Arial" w:cs="Arial"/>
              </w:rPr>
              <w:t>the value calculated in accordance with Appendix 2 paragraph 8</w:t>
            </w:r>
            <w:bookmarkStart w:id="220" w:name="_BPDCD_148"/>
            <w:r w:rsidRPr="0019675B">
              <w:rPr>
                <w:rFonts w:ascii="Arial" w:hAnsi="Arial" w:cs="Arial"/>
              </w:rPr>
              <w:t>;</w:t>
            </w:r>
            <w:bookmarkEnd w:id="220"/>
          </w:p>
        </w:tc>
      </w:tr>
      <w:tr w:rsidR="006E7788" w14:paraId="4B874DE2" w14:textId="77777777" w:rsidTr="00123BEA">
        <w:trPr>
          <w:gridAfter w:val="1"/>
          <w:wAfter w:w="29" w:type="dxa"/>
        </w:trPr>
        <w:tc>
          <w:tcPr>
            <w:tcW w:w="2695" w:type="dxa"/>
          </w:tcPr>
          <w:p w14:paraId="522CB13D" w14:textId="77777777" w:rsidR="006E7788" w:rsidRDefault="006E7788" w:rsidP="006E7788">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00123BEA">
        <w:trPr>
          <w:gridAfter w:val="1"/>
          <w:wAfter w:w="29" w:type="dxa"/>
        </w:trPr>
        <w:tc>
          <w:tcPr>
            <w:tcW w:w="2695" w:type="dxa"/>
          </w:tcPr>
          <w:p w14:paraId="20C3B477" w14:textId="77777777" w:rsidR="006E7788" w:rsidRDefault="006E7788" w:rsidP="006E7788">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6E7788" w14:paraId="280C1439" w14:textId="77777777" w:rsidTr="00123BEA">
        <w:trPr>
          <w:gridAfter w:val="1"/>
          <w:wAfter w:w="29" w:type="dxa"/>
        </w:trPr>
        <w:tc>
          <w:tcPr>
            <w:tcW w:w="2695" w:type="dxa"/>
          </w:tcPr>
          <w:p w14:paraId="19E1B1D7" w14:textId="77777777" w:rsidR="006E7788" w:rsidRDefault="006E7788" w:rsidP="006E7788">
            <w:pPr>
              <w:pStyle w:val="BodyText"/>
              <w:rPr>
                <w:rFonts w:ascii="Arial" w:hAnsi="Arial" w:cs="Arial"/>
                <w:b/>
                <w:bCs/>
              </w:rPr>
            </w:pPr>
            <w:r>
              <w:rPr>
                <w:rFonts w:ascii="Arial" w:hAnsi="Arial" w:cs="Arial"/>
                <w:b/>
                <w:bCs/>
              </w:rPr>
              <w:t>"Safety Rules"</w:t>
            </w:r>
          </w:p>
        </w:tc>
        <w:tc>
          <w:tcPr>
            <w:tcW w:w="7625" w:type="dxa"/>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00123BEA">
        <w:trPr>
          <w:gridAfter w:val="1"/>
          <w:wAfter w:w="29" w:type="dxa"/>
        </w:trPr>
        <w:tc>
          <w:tcPr>
            <w:tcW w:w="2695" w:type="dxa"/>
          </w:tcPr>
          <w:p w14:paraId="7270A330" w14:textId="77777777" w:rsidR="006E7788" w:rsidRDefault="006E7788" w:rsidP="006E7788">
            <w:pPr>
              <w:pStyle w:val="BodyText"/>
              <w:rPr>
                <w:rFonts w:ascii="Arial" w:hAnsi="Arial" w:cs="Arial"/>
                <w:b/>
                <w:bCs/>
              </w:rPr>
            </w:pPr>
            <w:r>
              <w:rPr>
                <w:rFonts w:ascii="Arial" w:hAnsi="Arial" w:cs="Arial"/>
                <w:b/>
                <w:bCs/>
              </w:rPr>
              <w:t>"Second Offer"</w:t>
            </w:r>
          </w:p>
        </w:tc>
        <w:tc>
          <w:tcPr>
            <w:tcW w:w="7625" w:type="dxa"/>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00123BEA">
        <w:trPr>
          <w:gridAfter w:val="1"/>
          <w:wAfter w:w="29" w:type="dxa"/>
        </w:trPr>
        <w:tc>
          <w:tcPr>
            <w:tcW w:w="2695" w:type="dxa"/>
          </w:tcPr>
          <w:p w14:paraId="2413EC35" w14:textId="77777777" w:rsidR="006E7788" w:rsidRDefault="006E7788" w:rsidP="006E7788">
            <w:pPr>
              <w:pStyle w:val="BodyText"/>
              <w:rPr>
                <w:rFonts w:ascii="Arial" w:hAnsi="Arial" w:cs="Arial"/>
                <w:b/>
                <w:bCs/>
              </w:rPr>
            </w:pPr>
            <w:r>
              <w:rPr>
                <w:rFonts w:ascii="Arial" w:hAnsi="Arial" w:cs="Arial"/>
                <w:b/>
                <w:bCs/>
              </w:rPr>
              <w:t>“Secondary BM Unit”</w:t>
            </w:r>
          </w:p>
        </w:tc>
        <w:tc>
          <w:tcPr>
            <w:tcW w:w="7625" w:type="dxa"/>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00123BEA">
        <w:trPr>
          <w:gridAfter w:val="1"/>
          <w:wAfter w:w="29" w:type="dxa"/>
        </w:trPr>
        <w:tc>
          <w:tcPr>
            <w:tcW w:w="2695"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7625" w:type="dxa"/>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00123BEA">
        <w:trPr>
          <w:gridAfter w:val="1"/>
          <w:wAfter w:w="29" w:type="dxa"/>
        </w:trPr>
        <w:tc>
          <w:tcPr>
            <w:tcW w:w="2695"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7625" w:type="dxa"/>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00123BEA">
        <w:trPr>
          <w:gridAfter w:val="1"/>
          <w:wAfter w:w="29" w:type="dxa"/>
        </w:trPr>
        <w:tc>
          <w:tcPr>
            <w:tcW w:w="2695" w:type="dxa"/>
          </w:tcPr>
          <w:p w14:paraId="7474A3A5" w14:textId="77777777" w:rsidR="006E7788" w:rsidRDefault="006E7788" w:rsidP="006E7788">
            <w:pPr>
              <w:pStyle w:val="BodyText"/>
              <w:rPr>
                <w:rFonts w:ascii="Arial" w:hAnsi="Arial" w:cs="Arial"/>
                <w:b/>
                <w:bCs/>
              </w:rPr>
            </w:pPr>
            <w:r>
              <w:rPr>
                <w:rFonts w:ascii="Arial" w:hAnsi="Arial" w:cs="Arial"/>
                <w:b/>
                <w:bCs/>
              </w:rPr>
              <w:t>"Secured Amount Statement"</w:t>
            </w:r>
          </w:p>
        </w:tc>
        <w:tc>
          <w:tcPr>
            <w:tcW w:w="7625" w:type="dxa"/>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00123BEA">
        <w:trPr>
          <w:gridAfter w:val="1"/>
          <w:wAfter w:w="29" w:type="dxa"/>
        </w:trPr>
        <w:tc>
          <w:tcPr>
            <w:tcW w:w="2695"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00123BEA">
        <w:trPr>
          <w:gridAfter w:val="1"/>
          <w:wAfter w:w="29" w:type="dxa"/>
        </w:trPr>
        <w:tc>
          <w:tcPr>
            <w:tcW w:w="2695"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00123BEA">
        <w:trPr>
          <w:gridAfter w:val="1"/>
          <w:wAfter w:w="29" w:type="dxa"/>
        </w:trPr>
        <w:tc>
          <w:tcPr>
            <w:tcW w:w="2695" w:type="dxa"/>
          </w:tcPr>
          <w:p w14:paraId="00003989" w14:textId="77777777" w:rsidR="006E7788" w:rsidRDefault="006E7788" w:rsidP="006E7788">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00123BEA">
        <w:trPr>
          <w:gridAfter w:val="1"/>
          <w:wAfter w:w="29" w:type="dxa"/>
        </w:trPr>
        <w:tc>
          <w:tcPr>
            <w:tcW w:w="2695" w:type="dxa"/>
          </w:tcPr>
          <w:p w14:paraId="0F4B382F" w14:textId="77777777" w:rsidR="006E7788" w:rsidRDefault="006E7788" w:rsidP="006E7788">
            <w:pPr>
              <w:pStyle w:val="BodyText"/>
              <w:rPr>
                <w:rFonts w:ascii="Arial" w:hAnsi="Arial" w:cs="Arial"/>
                <w:b/>
                <w:bCs/>
              </w:rPr>
            </w:pPr>
            <w:r>
              <w:rPr>
                <w:rFonts w:ascii="Arial" w:hAnsi="Arial" w:cs="Arial"/>
                <w:b/>
                <w:bCs/>
              </w:rPr>
              <w:t>"Security Amount"</w:t>
            </w:r>
          </w:p>
        </w:tc>
        <w:tc>
          <w:tcPr>
            <w:tcW w:w="7625" w:type="dxa"/>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6E7788" w14:paraId="58A10A5B" w14:textId="77777777" w:rsidTr="00123BEA">
        <w:trPr>
          <w:gridAfter w:val="1"/>
          <w:wAfter w:w="29" w:type="dxa"/>
        </w:trPr>
        <w:tc>
          <w:tcPr>
            <w:tcW w:w="2695" w:type="dxa"/>
          </w:tcPr>
          <w:p w14:paraId="3252833C" w14:textId="77777777" w:rsidR="006E7788" w:rsidRDefault="006E7788" w:rsidP="006E7788">
            <w:pPr>
              <w:pStyle w:val="BodyText"/>
              <w:rPr>
                <w:rFonts w:ascii="Arial" w:hAnsi="Arial" w:cs="Arial"/>
                <w:b/>
                <w:bCs/>
              </w:rPr>
            </w:pPr>
            <w:r>
              <w:rPr>
                <w:rFonts w:ascii="Arial" w:hAnsi="Arial" w:cs="Arial"/>
                <w:b/>
                <w:bCs/>
              </w:rPr>
              <w:t>"Security Cover"</w:t>
            </w:r>
          </w:p>
        </w:tc>
        <w:tc>
          <w:tcPr>
            <w:tcW w:w="7625" w:type="dxa"/>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00123BEA">
        <w:trPr>
          <w:gridAfter w:val="1"/>
          <w:wAfter w:w="29" w:type="dxa"/>
        </w:trPr>
        <w:tc>
          <w:tcPr>
            <w:tcW w:w="2695" w:type="dxa"/>
          </w:tcPr>
          <w:p w14:paraId="35171801" w14:textId="77777777" w:rsidR="006E7788" w:rsidRDefault="006E7788" w:rsidP="006E7788">
            <w:pPr>
              <w:pStyle w:val="BodyText"/>
              <w:rPr>
                <w:rFonts w:ascii="Arial" w:hAnsi="Arial" w:cs="Arial"/>
                <w:b/>
                <w:bCs/>
              </w:rPr>
            </w:pPr>
            <w:r>
              <w:rPr>
                <w:rFonts w:ascii="Arial" w:hAnsi="Arial" w:cs="Arial"/>
                <w:b/>
                <w:bCs/>
              </w:rPr>
              <w:t>"Security Period"</w:t>
            </w:r>
          </w:p>
        </w:tc>
        <w:tc>
          <w:tcPr>
            <w:tcW w:w="7625" w:type="dxa"/>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6E7788" w:rsidRDefault="006E7788" w:rsidP="006E7788">
            <w:pPr>
              <w:pStyle w:val="BodyText"/>
              <w:jc w:val="both"/>
              <w:rPr>
                <w:rFonts w:ascii="Arial" w:hAnsi="Arial" w:cs="Arial"/>
              </w:rPr>
            </w:pPr>
          </w:p>
        </w:tc>
      </w:tr>
      <w:tr w:rsidR="006E7788" w14:paraId="3FF66A74" w14:textId="77777777" w:rsidTr="00123BEA">
        <w:trPr>
          <w:gridAfter w:val="1"/>
          <w:wAfter w:w="29" w:type="dxa"/>
        </w:trPr>
        <w:tc>
          <w:tcPr>
            <w:tcW w:w="2695"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00123BEA">
        <w:trPr>
          <w:gridAfter w:val="1"/>
          <w:wAfter w:w="29" w:type="dxa"/>
        </w:trPr>
        <w:tc>
          <w:tcPr>
            <w:tcW w:w="2695" w:type="dxa"/>
          </w:tcPr>
          <w:p w14:paraId="6B5EA866" w14:textId="686856A2" w:rsidR="006E7788" w:rsidRDefault="006E7788" w:rsidP="006E7788">
            <w:pPr>
              <w:pStyle w:val="BodyText"/>
              <w:rPr>
                <w:rFonts w:ascii="Arial" w:hAnsi="Arial" w:cs="Arial"/>
                <w:b/>
                <w:bCs/>
                <w:color w:val="000000"/>
                <w:w w:val="0"/>
              </w:rPr>
            </w:pPr>
            <w:bookmarkStart w:id="221" w:name="_DV_C148"/>
            <w:r>
              <w:rPr>
                <w:rFonts w:ascii="Arial" w:hAnsi="Arial" w:cs="Arial"/>
                <w:b/>
                <w:bCs/>
              </w:rPr>
              <w:t>"Security Requirement"</w:t>
            </w:r>
            <w:bookmarkEnd w:id="221"/>
          </w:p>
        </w:tc>
        <w:tc>
          <w:tcPr>
            <w:tcW w:w="7625" w:type="dxa"/>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222" w:name="_BPDCD_150"/>
            <w:r w:rsidRPr="0019675B">
              <w:rPr>
                <w:rFonts w:ascii="Arial Bold" w:hAnsi="Arial Bold" w:cs="Arial"/>
                <w:b/>
                <w:bCs/>
              </w:rPr>
              <w:t>The Company</w:t>
            </w:r>
            <w:r w:rsidRPr="0019675B">
              <w:rPr>
                <w:rFonts w:ascii="Arial Bold" w:hAnsi="Arial Bold" w:cs="Arial"/>
              </w:rPr>
              <w:t xml:space="preserve"> </w:t>
            </w:r>
            <w:bookmarkEnd w:id="222"/>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00123BEA">
        <w:trPr>
          <w:gridAfter w:val="1"/>
          <w:wAfter w:w="29" w:type="dxa"/>
        </w:trPr>
        <w:tc>
          <w:tcPr>
            <w:tcW w:w="2695"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7625" w:type="dxa"/>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00123BEA">
        <w:trPr>
          <w:gridAfter w:val="1"/>
          <w:wAfter w:w="29" w:type="dxa"/>
        </w:trPr>
        <w:tc>
          <w:tcPr>
            <w:tcW w:w="2695" w:type="dxa"/>
          </w:tcPr>
          <w:p w14:paraId="6FC00802" w14:textId="77777777" w:rsidR="006E7788" w:rsidRDefault="006E7788" w:rsidP="006E7788">
            <w:pPr>
              <w:pStyle w:val="BodyText"/>
              <w:rPr>
                <w:rFonts w:ascii="Arial" w:hAnsi="Arial" w:cs="Arial"/>
                <w:b/>
                <w:bCs/>
              </w:rPr>
            </w:pPr>
            <w:r>
              <w:rPr>
                <w:rFonts w:ascii="Arial" w:hAnsi="Arial" w:cs="Arial"/>
                <w:b/>
                <w:bCs/>
              </w:rPr>
              <w:t>“Self-Governance Criteria”</w:t>
            </w:r>
          </w:p>
        </w:tc>
        <w:tc>
          <w:tcPr>
            <w:tcW w:w="7625" w:type="dxa"/>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(i)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6E7788" w:rsidRPr="00042B66" w:rsidRDefault="006E7788" w:rsidP="006E7788">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sidR="005E0B36">
              <w:rPr>
                <w:rFonts w:ascii="Arial" w:hAnsi="Arial" w:cs="Arial"/>
                <w:b/>
              </w:rPr>
              <w:t>R</w:t>
            </w:r>
            <w:r w:rsidRPr="00042B66">
              <w:rPr>
                <w:rFonts w:ascii="Arial" w:hAnsi="Arial" w:cs="Arial"/>
                <w:b/>
              </w:rPr>
              <w:t xml:space="preserve"> Amendment.</w:t>
            </w:r>
          </w:p>
        </w:tc>
      </w:tr>
      <w:tr w:rsidR="006E7788" w14:paraId="149CC26D" w14:textId="77777777" w:rsidTr="00123BEA">
        <w:trPr>
          <w:gridAfter w:val="1"/>
          <w:wAfter w:w="29" w:type="dxa"/>
        </w:trPr>
        <w:tc>
          <w:tcPr>
            <w:tcW w:w="2695" w:type="dxa"/>
          </w:tcPr>
          <w:p w14:paraId="18455B9D" w14:textId="77777777" w:rsidR="006E7788" w:rsidRDefault="006E7788" w:rsidP="006E7788">
            <w:pPr>
              <w:pStyle w:val="BodyText"/>
              <w:rPr>
                <w:rFonts w:ascii="Arial" w:hAnsi="Arial" w:cs="Arial"/>
                <w:b/>
                <w:bCs/>
              </w:rPr>
            </w:pPr>
            <w:r>
              <w:rPr>
                <w:rFonts w:ascii="Arial" w:hAnsi="Arial" w:cs="Arial"/>
                <w:b/>
                <w:bCs/>
              </w:rPr>
              <w:t>“Self-Governance Statement”</w:t>
            </w:r>
          </w:p>
        </w:tc>
        <w:tc>
          <w:tcPr>
            <w:tcW w:w="7625" w:type="dxa"/>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00123BEA">
        <w:trPr>
          <w:gridAfter w:val="1"/>
          <w:wAfter w:w="29" w:type="dxa"/>
        </w:trPr>
        <w:tc>
          <w:tcPr>
            <w:tcW w:w="2695" w:type="dxa"/>
          </w:tcPr>
          <w:p w14:paraId="5CDB8A0A" w14:textId="77777777" w:rsidR="006E7788" w:rsidRDefault="006E7788" w:rsidP="006E7788">
            <w:pPr>
              <w:pStyle w:val="BodyText"/>
              <w:rPr>
                <w:rFonts w:ascii="Arial" w:hAnsi="Arial" w:cs="Arial"/>
                <w:b/>
                <w:bCs/>
              </w:rPr>
            </w:pPr>
            <w:r>
              <w:rPr>
                <w:rFonts w:ascii="Arial" w:hAnsi="Arial" w:cs="Arial"/>
                <w:b/>
                <w:bCs/>
              </w:rPr>
              <w:t>"Separate Business"</w:t>
            </w:r>
          </w:p>
        </w:tc>
        <w:tc>
          <w:tcPr>
            <w:tcW w:w="7625" w:type="dxa"/>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00123BEA">
        <w:trPr>
          <w:gridAfter w:val="1"/>
          <w:wAfter w:w="29" w:type="dxa"/>
        </w:trPr>
        <w:tc>
          <w:tcPr>
            <w:tcW w:w="2695" w:type="dxa"/>
          </w:tcPr>
          <w:p w14:paraId="443FC5FA" w14:textId="77777777" w:rsidR="006E7788" w:rsidRDefault="006E7788" w:rsidP="006E7788">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00123BEA">
        <w:trPr>
          <w:gridAfter w:val="1"/>
          <w:wAfter w:w="29" w:type="dxa"/>
        </w:trPr>
        <w:tc>
          <w:tcPr>
            <w:tcW w:w="2695"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7625" w:type="dxa"/>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00123BEA">
        <w:trPr>
          <w:gridAfter w:val="1"/>
          <w:wAfter w:w="29" w:type="dxa"/>
        </w:trPr>
        <w:tc>
          <w:tcPr>
            <w:tcW w:w="2695"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7625" w:type="dxa"/>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00123BEA">
        <w:trPr>
          <w:gridAfter w:val="1"/>
          <w:wAfter w:w="29" w:type="dxa"/>
        </w:trPr>
        <w:tc>
          <w:tcPr>
            <w:tcW w:w="2695"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7625" w:type="dxa"/>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1166E9" w14:paraId="5FD51DD4" w14:textId="77777777" w:rsidTr="00123BEA">
        <w:trPr>
          <w:gridAfter w:val="1"/>
          <w:wAfter w:w="29" w:type="dxa"/>
        </w:trPr>
        <w:tc>
          <w:tcPr>
            <w:tcW w:w="2695" w:type="dxa"/>
          </w:tcPr>
          <w:p w14:paraId="69DB0B4E" w14:textId="77777777" w:rsidR="001166E9" w:rsidRPr="00F96CF5" w:rsidRDefault="001166E9" w:rsidP="001166E9">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1166E9" w:rsidRPr="00F96CF5" w:rsidRDefault="001166E9" w:rsidP="001166E9">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1166E9" w:rsidRPr="00B87B3A" w:rsidRDefault="001166E9" w:rsidP="006E7788">
            <w:pPr>
              <w:tabs>
                <w:tab w:val="left" w:pos="0"/>
              </w:tabs>
              <w:rPr>
                <w:rFonts w:ascii="Arial" w:hAnsi="Arial" w:cs="Arial"/>
                <w:szCs w:val="22"/>
              </w:rPr>
            </w:pPr>
          </w:p>
        </w:tc>
        <w:tc>
          <w:tcPr>
            <w:tcW w:w="7625" w:type="dxa"/>
          </w:tcPr>
          <w:p w14:paraId="5350843F" w14:textId="77777777" w:rsidR="001166E9" w:rsidRPr="00F96CF5" w:rsidRDefault="001166E9" w:rsidP="001166E9">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1166E9" w:rsidRPr="00B87B3A" w:rsidRDefault="001166E9" w:rsidP="006E7788">
            <w:pPr>
              <w:tabs>
                <w:tab w:val="left" w:pos="0"/>
              </w:tabs>
              <w:rPr>
                <w:rFonts w:ascii="Arial" w:hAnsi="Arial" w:cs="Arial"/>
              </w:rPr>
            </w:pPr>
          </w:p>
        </w:tc>
      </w:tr>
      <w:tr w:rsidR="006E7788" w14:paraId="13DB0362" w14:textId="77777777" w:rsidTr="00123BEA">
        <w:trPr>
          <w:gridAfter w:val="1"/>
          <w:wAfter w:w="29" w:type="dxa"/>
        </w:trPr>
        <w:tc>
          <w:tcPr>
            <w:tcW w:w="2695" w:type="dxa"/>
          </w:tcPr>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6E7788" w:rsidRPr="00B87B3A" w:rsidRDefault="006E7788" w:rsidP="006E7788">
            <w:pPr>
              <w:tabs>
                <w:tab w:val="left" w:pos="0"/>
              </w:tabs>
              <w:rPr>
                <w:rFonts w:ascii="Arial" w:hAnsi="Arial" w:cs="Arial"/>
                <w:b/>
                <w:szCs w:val="22"/>
              </w:rPr>
            </w:pPr>
          </w:p>
        </w:tc>
        <w:tc>
          <w:tcPr>
            <w:tcW w:w="7625" w:type="dxa"/>
          </w:tcPr>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00123BEA">
        <w:trPr>
          <w:gridAfter w:val="1"/>
          <w:wAfter w:w="29" w:type="dxa"/>
        </w:trPr>
        <w:tc>
          <w:tcPr>
            <w:tcW w:w="2695" w:type="dxa"/>
          </w:tcPr>
          <w:p w14:paraId="541D83AB" w14:textId="77777777" w:rsidR="006E7788" w:rsidRDefault="006E7788" w:rsidP="006E7788">
            <w:pPr>
              <w:pStyle w:val="BodyText"/>
              <w:rPr>
                <w:rFonts w:ascii="Arial" w:hAnsi="Arial" w:cs="Arial"/>
                <w:b/>
                <w:bCs/>
              </w:rPr>
            </w:pPr>
            <w:r>
              <w:rPr>
                <w:rFonts w:ascii="Arial" w:hAnsi="Arial" w:cs="Arial"/>
                <w:b/>
                <w:bCs/>
              </w:rPr>
              <w:t>"Short Term Capacity"</w:t>
            </w:r>
          </w:p>
        </w:tc>
        <w:tc>
          <w:tcPr>
            <w:tcW w:w="7625" w:type="dxa"/>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223" w:name="_BPDCD_151"/>
            <w:r w:rsidRPr="0019675B">
              <w:rPr>
                <w:rFonts w:ascii="Arial" w:hAnsi="Arial" w:cs="Arial"/>
              </w:rPr>
              <w:t>;</w:t>
            </w:r>
            <w:bookmarkEnd w:id="223"/>
          </w:p>
        </w:tc>
      </w:tr>
      <w:tr w:rsidR="006E7788" w14:paraId="48DC5CED" w14:textId="77777777" w:rsidTr="00123BEA">
        <w:trPr>
          <w:gridAfter w:val="1"/>
          <w:wAfter w:w="29" w:type="dxa"/>
        </w:trPr>
        <w:tc>
          <w:tcPr>
            <w:tcW w:w="2695"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7625" w:type="dxa"/>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6E7788" w:rsidRDefault="4B9E9046" w:rsidP="006E7788">
            <w:pPr>
              <w:pStyle w:val="BodyText"/>
              <w:jc w:val="both"/>
              <w:rPr>
                <w:rFonts w:ascii="Arial" w:hAnsi="Arial" w:cs="Arial"/>
              </w:rPr>
            </w:pPr>
            <w:r w:rsidRPr="5659255A">
              <w:rPr>
                <w:rFonts w:ascii="Arial" w:hAnsi="Arial" w:cs="Arial"/>
              </w:rPr>
              <w:t>(b) be of particular significance in relation to its principal objective and/or general duties (under section 3A of the Act), statutory functions and/or relevant obligations arising under</w:t>
            </w:r>
            <w:r w:rsidR="0330B767" w:rsidRPr="5659255A">
              <w:rPr>
                <w:rFonts w:ascii="Arial" w:hAnsi="Arial" w:cs="Arial"/>
              </w:rPr>
              <w:t xml:space="preserve"> </w:t>
            </w:r>
            <w:r w:rsidR="63C44770" w:rsidRPr="5659255A">
              <w:rPr>
                <w:rFonts w:ascii="Arial" w:hAnsi="Arial" w:cs="Arial"/>
                <w:b/>
                <w:bCs/>
              </w:rPr>
              <w:t>Assimilated</w:t>
            </w:r>
            <w:r w:rsidR="0330B767" w:rsidRPr="5659255A">
              <w:rPr>
                <w:rFonts w:ascii="Arial" w:hAnsi="Arial" w:cs="Arial"/>
                <w:b/>
                <w:bCs/>
              </w:rPr>
              <w:t xml:space="preserve"> Law</w:t>
            </w:r>
            <w:r w:rsidRPr="5659255A">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t>(i) that the review will constitute a significant code review;</w:t>
            </w:r>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t>(iii) the matters that will fall within the scope of the review;</w:t>
            </w:r>
          </w:p>
        </w:tc>
      </w:tr>
      <w:tr w:rsidR="006E7788" w14:paraId="5D3BCEEC" w14:textId="77777777" w:rsidTr="00123BEA">
        <w:trPr>
          <w:gridAfter w:val="1"/>
          <w:wAfter w:w="29" w:type="dxa"/>
        </w:trPr>
        <w:tc>
          <w:tcPr>
            <w:tcW w:w="2695" w:type="dxa"/>
          </w:tcPr>
          <w:p w14:paraId="48E5D1CE" w14:textId="77777777" w:rsidR="006E7788" w:rsidRDefault="006E7788" w:rsidP="006E7788">
            <w:pPr>
              <w:pStyle w:val="BodyText"/>
              <w:rPr>
                <w:rFonts w:ascii="Arial" w:hAnsi="Arial" w:cs="Arial"/>
                <w:b/>
                <w:bCs/>
              </w:rPr>
            </w:pPr>
            <w:r>
              <w:rPr>
                <w:rFonts w:ascii="Arial" w:hAnsi="Arial" w:cs="Arial"/>
                <w:b/>
                <w:bCs/>
              </w:rPr>
              <w:t>“Significant Code Review Phase”</w:t>
            </w:r>
          </w:p>
        </w:tc>
        <w:tc>
          <w:tcPr>
            <w:tcW w:w="7625" w:type="dxa"/>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6E7788" w:rsidRDefault="006E7788" w:rsidP="003E5B33">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6E7788" w14:paraId="4E519A25" w14:textId="77777777" w:rsidTr="00123BEA">
        <w:trPr>
          <w:gridAfter w:val="1"/>
          <w:wAfter w:w="29" w:type="dxa"/>
        </w:trPr>
        <w:tc>
          <w:tcPr>
            <w:tcW w:w="2695"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t>“Single Site”</w:t>
            </w:r>
          </w:p>
        </w:tc>
        <w:tc>
          <w:tcPr>
            <w:tcW w:w="7625" w:type="dxa"/>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6E7788" w14:paraId="0D75A63F" w14:textId="77777777" w:rsidTr="00123BEA">
        <w:trPr>
          <w:gridAfter w:val="1"/>
          <w:wAfter w:w="29" w:type="dxa"/>
        </w:trPr>
        <w:tc>
          <w:tcPr>
            <w:tcW w:w="2695" w:type="dxa"/>
          </w:tcPr>
          <w:p w14:paraId="2B9367D7" w14:textId="77777777" w:rsidR="006E7788" w:rsidRDefault="006E7788" w:rsidP="006E7788">
            <w:pPr>
              <w:pStyle w:val="BodyText"/>
              <w:rPr>
                <w:rFonts w:ascii="Arial" w:hAnsi="Arial" w:cs="Arial"/>
                <w:b/>
                <w:bCs/>
              </w:rPr>
            </w:pPr>
            <w:r>
              <w:rPr>
                <w:rFonts w:ascii="Arial" w:hAnsi="Arial" w:cs="Arial"/>
                <w:b/>
                <w:bCs/>
              </w:rPr>
              <w:t>"Site Common Drawings"</w:t>
            </w:r>
          </w:p>
        </w:tc>
        <w:tc>
          <w:tcPr>
            <w:tcW w:w="7625" w:type="dxa"/>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00123BEA">
        <w:trPr>
          <w:gridAfter w:val="1"/>
          <w:wAfter w:w="29" w:type="dxa"/>
        </w:trPr>
        <w:tc>
          <w:tcPr>
            <w:tcW w:w="2695" w:type="dxa"/>
          </w:tcPr>
          <w:p w14:paraId="75776CD1" w14:textId="77777777" w:rsidR="006E7788" w:rsidRDefault="006E7788" w:rsidP="006E7788">
            <w:pPr>
              <w:pStyle w:val="BodyText"/>
              <w:rPr>
                <w:rFonts w:ascii="Arial" w:hAnsi="Arial" w:cs="Arial"/>
                <w:b/>
                <w:bCs/>
              </w:rPr>
            </w:pPr>
            <w:r>
              <w:rPr>
                <w:rFonts w:ascii="Arial" w:hAnsi="Arial" w:cs="Arial"/>
                <w:b/>
                <w:bCs/>
              </w:rPr>
              <w:t>“Site Load”</w:t>
            </w:r>
          </w:p>
        </w:tc>
        <w:tc>
          <w:tcPr>
            <w:tcW w:w="7625" w:type="dxa"/>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00123BEA">
        <w:trPr>
          <w:gridAfter w:val="1"/>
          <w:wAfter w:w="29" w:type="dxa"/>
        </w:trPr>
        <w:tc>
          <w:tcPr>
            <w:tcW w:w="2695"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6E7788" w14:paraId="6A684D91" w14:textId="77777777" w:rsidTr="00123BEA">
        <w:trPr>
          <w:gridAfter w:val="1"/>
          <w:wAfter w:w="29" w:type="dxa"/>
        </w:trPr>
        <w:tc>
          <w:tcPr>
            <w:tcW w:w="2695"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00123BEA">
        <w:trPr>
          <w:gridAfter w:val="1"/>
          <w:wAfter w:w="29" w:type="dxa"/>
        </w:trPr>
        <w:tc>
          <w:tcPr>
            <w:tcW w:w="2695"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7625" w:type="dxa"/>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224" w:name="_BPDCD_152"/>
            <w:r w:rsidRPr="0019675B">
              <w:rPr>
                <w:rFonts w:ascii="Arial" w:hAnsi="Arial" w:cs="Arial"/>
                <w:color w:val="0000FF"/>
              </w:rPr>
              <w:t>;</w:t>
            </w:r>
            <w:bookmarkEnd w:id="224"/>
          </w:p>
        </w:tc>
      </w:tr>
      <w:tr w:rsidR="006E7788" w14:paraId="1F707E2E" w14:textId="77777777" w:rsidTr="00123BEA">
        <w:trPr>
          <w:gridAfter w:val="1"/>
          <w:wAfter w:w="29" w:type="dxa"/>
        </w:trPr>
        <w:tc>
          <w:tcPr>
            <w:tcW w:w="2695" w:type="dxa"/>
          </w:tcPr>
          <w:p w14:paraId="477942F0" w14:textId="77777777" w:rsidR="006E7788" w:rsidRDefault="006E7788" w:rsidP="006E7788">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00123BEA">
        <w:trPr>
          <w:gridAfter w:val="1"/>
          <w:wAfter w:w="29" w:type="dxa"/>
        </w:trPr>
        <w:tc>
          <w:tcPr>
            <w:tcW w:w="2695"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7625" w:type="dxa"/>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6E7788" w:rsidRDefault="006E7788" w:rsidP="006E7788">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6E7788" w14:paraId="790F5130" w14:textId="77777777" w:rsidTr="00123BEA">
        <w:trPr>
          <w:gridAfter w:val="1"/>
          <w:wAfter w:w="29" w:type="dxa"/>
        </w:trPr>
        <w:tc>
          <w:tcPr>
            <w:tcW w:w="2695" w:type="dxa"/>
          </w:tcPr>
          <w:p w14:paraId="5B971B86" w14:textId="77777777" w:rsidR="006E7788" w:rsidRDefault="006E7788" w:rsidP="006E7788">
            <w:pPr>
              <w:pStyle w:val="BodyText"/>
              <w:rPr>
                <w:rFonts w:ascii="Arial" w:hAnsi="Arial" w:cs="Arial"/>
                <w:b/>
                <w:bCs/>
              </w:rPr>
            </w:pPr>
            <w:r>
              <w:rPr>
                <w:rFonts w:ascii="Arial" w:hAnsi="Arial" w:cs="Arial"/>
                <w:b/>
                <w:bCs/>
              </w:rPr>
              <w:t>"Small Power Station"</w:t>
            </w:r>
          </w:p>
        </w:tc>
        <w:tc>
          <w:tcPr>
            <w:tcW w:w="7625" w:type="dxa"/>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00123BEA">
        <w:trPr>
          <w:gridAfter w:val="1"/>
          <w:wAfter w:w="29" w:type="dxa"/>
        </w:trPr>
        <w:tc>
          <w:tcPr>
            <w:tcW w:w="2695" w:type="dxa"/>
          </w:tcPr>
          <w:p w14:paraId="5BAAA72E" w14:textId="77777777" w:rsidR="006E7788" w:rsidRDefault="006E7788" w:rsidP="006E7788">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00123BEA">
        <w:trPr>
          <w:gridAfter w:val="1"/>
          <w:wAfter w:w="29" w:type="dxa"/>
        </w:trPr>
        <w:tc>
          <w:tcPr>
            <w:tcW w:w="2695"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7625" w:type="dxa"/>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00123BEA">
        <w:trPr>
          <w:gridAfter w:val="1"/>
          <w:wAfter w:w="29" w:type="dxa"/>
        </w:trPr>
        <w:tc>
          <w:tcPr>
            <w:tcW w:w="2695"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7625" w:type="dxa"/>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00123BEA">
        <w:trPr>
          <w:gridAfter w:val="1"/>
          <w:wAfter w:w="29" w:type="dxa"/>
        </w:trPr>
        <w:tc>
          <w:tcPr>
            <w:tcW w:w="2695"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225" w:name="_BPDCD_153"/>
            <w:r w:rsidRPr="0019675B">
              <w:rPr>
                <w:rFonts w:ascii="Arial" w:hAnsi="Arial" w:cs="Arial"/>
              </w:rPr>
              <w:t xml:space="preserve">does not fall within the scope of </w:t>
            </w:r>
            <w:bookmarkEnd w:id="225"/>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226"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226"/>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6E7788" w14:paraId="5BF0C980" w14:textId="77777777" w:rsidTr="00123BEA">
        <w:trPr>
          <w:gridAfter w:val="1"/>
          <w:wAfter w:w="29" w:type="dxa"/>
        </w:trPr>
        <w:tc>
          <w:tcPr>
            <w:tcW w:w="2695" w:type="dxa"/>
          </w:tcPr>
          <w:p w14:paraId="2ECFD01D" w14:textId="77777777" w:rsidR="006E7788" w:rsidRDefault="006E7788" w:rsidP="006E7788">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6E7788" w:rsidRDefault="4B9E9046" w:rsidP="006E7788">
            <w:pPr>
              <w:pStyle w:val="BodyText"/>
              <w:jc w:val="both"/>
              <w:rPr>
                <w:rFonts w:ascii="Arial" w:hAnsi="Arial" w:cs="Arial"/>
              </w:rPr>
            </w:pPr>
            <w:r w:rsidRPr="5659255A">
              <w:rPr>
                <w:rFonts w:ascii="Arial" w:hAnsi="Arial" w:cs="Arial"/>
              </w:rPr>
              <w:t xml:space="preserve">the statement produced pursuant to and in accordance with </w:t>
            </w:r>
            <w:r w:rsidR="2AB908FC" w:rsidRPr="5659255A">
              <w:rPr>
                <w:rFonts w:ascii="Arial" w:hAnsi="Arial" w:cs="Arial"/>
              </w:rPr>
              <w:t>c</w:t>
            </w:r>
            <w:r w:rsidRPr="5659255A">
              <w:rPr>
                <w:rFonts w:ascii="Arial" w:hAnsi="Arial" w:cs="Arial"/>
              </w:rPr>
              <w:t xml:space="preserve">ondition </w:t>
            </w:r>
            <w:r w:rsidR="1CBBDDEA" w:rsidRPr="5659255A">
              <w:rPr>
                <w:rFonts w:ascii="Arial" w:hAnsi="Arial" w:cs="Arial"/>
              </w:rPr>
              <w:t>E11</w:t>
            </w:r>
            <w:r w:rsidRPr="5659255A">
              <w:rPr>
                <w:rFonts w:ascii="Arial" w:hAnsi="Arial" w:cs="Arial"/>
              </w:rPr>
              <w:t xml:space="preserve"> of the </w:t>
            </w:r>
            <w:r w:rsidR="55AC02FA" w:rsidRPr="5659255A">
              <w:rPr>
                <w:rFonts w:ascii="Arial" w:hAnsi="Arial" w:cs="Arial"/>
                <w:b/>
                <w:bCs/>
              </w:rPr>
              <w:t>ESO</w:t>
            </w:r>
            <w:r w:rsidRPr="5659255A">
              <w:rPr>
                <w:rFonts w:ascii="Arial" w:hAnsi="Arial" w:cs="Arial"/>
                <w:b/>
                <w:bCs/>
              </w:rPr>
              <w:t xml:space="preserve"> Licence</w:t>
            </w:r>
            <w:r w:rsidRPr="5659255A">
              <w:rPr>
                <w:rFonts w:ascii="Arial" w:hAnsi="Arial" w:cs="Arial"/>
              </w:rPr>
              <w:t>, as modified from time to time;</w:t>
            </w:r>
          </w:p>
        </w:tc>
      </w:tr>
      <w:tr w:rsidR="006E7788" w14:paraId="648DD85A" w14:textId="77777777" w:rsidTr="00123BEA">
        <w:trPr>
          <w:gridAfter w:val="1"/>
          <w:wAfter w:w="29" w:type="dxa"/>
        </w:trPr>
        <w:tc>
          <w:tcPr>
            <w:tcW w:w="2695"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6E7788" w:rsidRDefault="4B9E9046" w:rsidP="006E7788">
            <w:pPr>
              <w:pStyle w:val="BodyText"/>
              <w:jc w:val="both"/>
              <w:rPr>
                <w:rFonts w:ascii="Arial" w:hAnsi="Arial" w:cs="Arial"/>
              </w:rPr>
            </w:pPr>
            <w:r w:rsidRPr="5659255A">
              <w:rPr>
                <w:rFonts w:ascii="Arial" w:hAnsi="Arial" w:cs="Arial"/>
              </w:rPr>
              <w:t xml:space="preserve">the statement produced pursuant to and in accordance with </w:t>
            </w:r>
            <w:r w:rsidR="07C0D332" w:rsidRPr="5659255A">
              <w:rPr>
                <w:rFonts w:ascii="Arial" w:hAnsi="Arial" w:cs="Arial"/>
              </w:rPr>
              <w:t>c</w:t>
            </w:r>
            <w:r w:rsidRPr="5659255A">
              <w:rPr>
                <w:rFonts w:ascii="Arial" w:hAnsi="Arial" w:cs="Arial"/>
              </w:rPr>
              <w:t>ondition</w:t>
            </w:r>
            <w:r w:rsidR="6995E7D5" w:rsidRPr="5659255A">
              <w:rPr>
                <w:rFonts w:ascii="Arial" w:hAnsi="Arial" w:cs="Arial"/>
              </w:rPr>
              <w:t xml:space="preserve"> E10</w:t>
            </w:r>
            <w:r w:rsidRPr="5659255A">
              <w:rPr>
                <w:rFonts w:ascii="Arial" w:hAnsi="Arial" w:cs="Arial"/>
              </w:rPr>
              <w:t xml:space="preserve"> of the </w:t>
            </w:r>
            <w:r w:rsidR="2AD73069" w:rsidRPr="5659255A">
              <w:rPr>
                <w:rFonts w:ascii="Arial" w:hAnsi="Arial" w:cs="Arial"/>
                <w:b/>
                <w:bCs/>
              </w:rPr>
              <w:t>ESO</w:t>
            </w:r>
            <w:r w:rsidRPr="5659255A">
              <w:rPr>
                <w:rFonts w:ascii="Arial" w:hAnsi="Arial" w:cs="Arial"/>
                <w:b/>
                <w:bCs/>
              </w:rPr>
              <w:t xml:space="preserve"> Licence</w:t>
            </w:r>
            <w:r w:rsidRPr="5659255A">
              <w:rPr>
                <w:rFonts w:ascii="Arial" w:hAnsi="Arial" w:cs="Arial"/>
              </w:rPr>
              <w:t>, as modified from time to time;</w:t>
            </w:r>
          </w:p>
        </w:tc>
      </w:tr>
      <w:tr w:rsidR="006E7788" w14:paraId="40E05A30" w14:textId="77777777" w:rsidTr="00123BEA">
        <w:trPr>
          <w:gridAfter w:val="1"/>
          <w:wAfter w:w="29" w:type="dxa"/>
        </w:trPr>
        <w:tc>
          <w:tcPr>
            <w:tcW w:w="2695"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6E7788" w:rsidRDefault="4B9E9046" w:rsidP="006E7788">
            <w:pPr>
              <w:pStyle w:val="BodyText"/>
              <w:jc w:val="both"/>
              <w:rPr>
                <w:rFonts w:ascii="Arial" w:hAnsi="Arial" w:cs="Arial"/>
              </w:rPr>
            </w:pPr>
            <w:r w:rsidRPr="5659255A">
              <w:rPr>
                <w:rFonts w:ascii="Arial" w:hAnsi="Arial" w:cs="Arial"/>
              </w:rPr>
              <w:t xml:space="preserve">the statement produced pursuant to </w:t>
            </w:r>
            <w:r w:rsidR="002E8FF4" w:rsidRPr="5659255A">
              <w:rPr>
                <w:rFonts w:ascii="Arial" w:hAnsi="Arial" w:cs="Arial"/>
              </w:rPr>
              <w:t>c</w:t>
            </w:r>
            <w:r w:rsidRPr="5659255A">
              <w:rPr>
                <w:rFonts w:ascii="Arial" w:hAnsi="Arial" w:cs="Arial"/>
              </w:rPr>
              <w:t xml:space="preserve">ondition </w:t>
            </w:r>
            <w:r w:rsidR="77858698" w:rsidRPr="5659255A">
              <w:rPr>
                <w:rFonts w:ascii="Arial" w:hAnsi="Arial" w:cs="Arial"/>
              </w:rPr>
              <w:t>E10</w:t>
            </w:r>
            <w:r w:rsidRPr="5659255A">
              <w:rPr>
                <w:rFonts w:ascii="Arial" w:hAnsi="Arial" w:cs="Arial"/>
              </w:rPr>
              <w:t xml:space="preserve"> of the </w:t>
            </w:r>
            <w:r w:rsidR="7ECE342E" w:rsidRPr="5659255A">
              <w:rPr>
                <w:rFonts w:ascii="Arial" w:hAnsi="Arial" w:cs="Arial"/>
                <w:b/>
                <w:bCs/>
              </w:rPr>
              <w:t>ESO</w:t>
            </w:r>
            <w:r w:rsidRPr="5659255A">
              <w:rPr>
                <w:rFonts w:ascii="Arial" w:hAnsi="Arial" w:cs="Arial"/>
                <w:b/>
                <w:bCs/>
              </w:rPr>
              <w:t xml:space="preserve"> Licence</w:t>
            </w:r>
            <w:r w:rsidRPr="5659255A">
              <w:rPr>
                <w:rFonts w:ascii="Arial" w:hAnsi="Arial" w:cs="Arial"/>
              </w:rPr>
              <w:t>, as modified from time to time;</w:t>
            </w:r>
          </w:p>
        </w:tc>
      </w:tr>
      <w:tr w:rsidR="006E7788" w14:paraId="29A1227D" w14:textId="77777777" w:rsidTr="00123BEA">
        <w:trPr>
          <w:gridAfter w:val="1"/>
          <w:wAfter w:w="29" w:type="dxa"/>
        </w:trPr>
        <w:tc>
          <w:tcPr>
            <w:tcW w:w="2695"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7625" w:type="dxa"/>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6E7788" w:rsidRDefault="006E7788" w:rsidP="006E7788">
            <w:pPr>
              <w:pStyle w:val="BodyText"/>
              <w:jc w:val="both"/>
              <w:rPr>
                <w:rFonts w:ascii="Arial" w:hAnsi="Arial" w:cs="Arial"/>
              </w:rPr>
            </w:pPr>
            <w:r>
              <w:rPr>
                <w:rFonts w:ascii="Arial" w:hAnsi="Arial" w:cs="Arial"/>
              </w:rPr>
              <w:t>(ii)    immediately adjoining each other;</w:t>
            </w:r>
          </w:p>
          <w:p w14:paraId="0C4AB8D3" w14:textId="77777777" w:rsidR="006E7788" w:rsidRDefault="006E7788" w:rsidP="006E7788">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6E7788" w14:paraId="0407E191" w14:textId="77777777" w:rsidTr="00123BEA">
        <w:trPr>
          <w:gridAfter w:val="1"/>
          <w:wAfter w:w="29" w:type="dxa"/>
        </w:trPr>
        <w:tc>
          <w:tcPr>
            <w:tcW w:w="2695" w:type="dxa"/>
          </w:tcPr>
          <w:p w14:paraId="25B4D2DA" w14:textId="77777777" w:rsidR="006E7788" w:rsidRDefault="006E7788" w:rsidP="006E7788">
            <w:pPr>
              <w:pStyle w:val="BodyText"/>
              <w:rPr>
                <w:rFonts w:ascii="Arial" w:hAnsi="Arial" w:cs="Arial"/>
                <w:b/>
                <w:bCs/>
              </w:rPr>
            </w:pPr>
            <w:r>
              <w:rPr>
                <w:rFonts w:ascii="Arial" w:hAnsi="Arial" w:cs="Arial"/>
                <w:b/>
                <w:bCs/>
              </w:rPr>
              <w:t>“Station Load”</w:t>
            </w:r>
          </w:p>
        </w:tc>
        <w:tc>
          <w:tcPr>
            <w:tcW w:w="7625" w:type="dxa"/>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00123BEA">
        <w:trPr>
          <w:gridAfter w:val="1"/>
          <w:wAfter w:w="29" w:type="dxa"/>
        </w:trPr>
        <w:tc>
          <w:tcPr>
            <w:tcW w:w="2695" w:type="dxa"/>
          </w:tcPr>
          <w:p w14:paraId="3D652B01" w14:textId="77777777" w:rsidR="006E7788" w:rsidRDefault="006E7788" w:rsidP="006E7788">
            <w:pPr>
              <w:pStyle w:val="BodyText"/>
              <w:rPr>
                <w:rFonts w:ascii="Arial" w:hAnsi="Arial" w:cs="Arial"/>
                <w:b/>
                <w:bCs/>
              </w:rPr>
            </w:pPr>
            <w:r>
              <w:rPr>
                <w:rFonts w:ascii="Arial" w:hAnsi="Arial" w:cs="Arial"/>
                <w:b/>
                <w:bCs/>
              </w:rPr>
              <w:t>"Station Transformer"</w:t>
            </w:r>
          </w:p>
        </w:tc>
        <w:tc>
          <w:tcPr>
            <w:tcW w:w="7625" w:type="dxa"/>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00123BEA">
        <w:trPr>
          <w:gridAfter w:val="1"/>
          <w:wAfter w:w="29" w:type="dxa"/>
        </w:trPr>
        <w:tc>
          <w:tcPr>
            <w:tcW w:w="2695"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00123BEA">
        <w:trPr>
          <w:gridAfter w:val="1"/>
          <w:wAfter w:w="29" w:type="dxa"/>
        </w:trPr>
        <w:tc>
          <w:tcPr>
            <w:tcW w:w="2695" w:type="dxa"/>
            <w:shd w:val="clear" w:color="auto" w:fill="auto"/>
          </w:tcPr>
          <w:p w14:paraId="6A2F7EB0" w14:textId="55DA8917" w:rsidR="006E7788" w:rsidRPr="0019675B" w:rsidRDefault="006E7788" w:rsidP="006E7788">
            <w:pPr>
              <w:pStyle w:val="BodyText"/>
              <w:rPr>
                <w:rFonts w:ascii="Arial" w:hAnsi="Arial" w:cs="Arial"/>
                <w:b/>
                <w:bCs/>
                <w:w w:val="0"/>
              </w:rPr>
            </w:pPr>
            <w:bookmarkStart w:id="227" w:name="_BPDCI_155"/>
            <w:bookmarkStart w:id="228" w:name="_DV_C150"/>
            <w:r w:rsidRPr="0019675B">
              <w:rPr>
                <w:rFonts w:ascii="Arial" w:hAnsi="Arial" w:cs="Arial"/>
                <w:b/>
                <w:bCs/>
                <w:lang w:val="en-US"/>
              </w:rPr>
              <w:t>"STC"</w:t>
            </w:r>
            <w:bookmarkEnd w:id="227"/>
            <w:bookmarkEnd w:id="228"/>
          </w:p>
        </w:tc>
        <w:tc>
          <w:tcPr>
            <w:tcW w:w="7625" w:type="dxa"/>
            <w:shd w:val="clear" w:color="auto" w:fill="auto"/>
          </w:tcPr>
          <w:p w14:paraId="3B1C11E9" w14:textId="6FCB8C1A" w:rsidR="006E7788" w:rsidRPr="0019675B" w:rsidRDefault="4B9E9046" w:rsidP="5659255A">
            <w:pPr>
              <w:pStyle w:val="BodyText"/>
              <w:jc w:val="both"/>
              <w:rPr>
                <w:rFonts w:ascii="Arial" w:hAnsi="Arial" w:cs="Arial"/>
                <w:b/>
                <w:bCs/>
                <w:w w:val="0"/>
              </w:rPr>
            </w:pPr>
            <w:bookmarkStart w:id="229" w:name="_BPDCI_156"/>
            <w:r w:rsidRPr="5659255A">
              <w:rPr>
                <w:rFonts w:ascii="Arial" w:hAnsi="Arial" w:cs="Arial"/>
              </w:rPr>
              <w:t xml:space="preserve">the </w:t>
            </w:r>
            <w:bookmarkStart w:id="230" w:name="_BPDCI_157"/>
            <w:bookmarkEnd w:id="229"/>
            <w:r w:rsidRPr="5659255A">
              <w:rPr>
                <w:rFonts w:ascii="Arial" w:hAnsi="Arial" w:cs="Arial"/>
                <w:b/>
                <w:bCs/>
                <w:lang w:val="en-US"/>
              </w:rPr>
              <w:t>System Operator - Transmission Owner Code</w:t>
            </w:r>
            <w:bookmarkEnd w:id="230"/>
            <w:r w:rsidRPr="5659255A">
              <w:rPr>
                <w:rFonts w:ascii="Arial" w:hAnsi="Arial" w:cs="Arial"/>
                <w:b/>
                <w:bCs/>
                <w:lang w:val="en-US"/>
              </w:rPr>
              <w:t xml:space="preserve"> </w:t>
            </w:r>
            <w:bookmarkStart w:id="231"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11B1BC14" w:rsidRPr="5659255A">
              <w:rPr>
                <w:rFonts w:ascii="Arial" w:hAnsi="Arial" w:cs="Arial"/>
                <w:b/>
                <w:bCs/>
              </w:rPr>
              <w:t>ESO</w:t>
            </w:r>
            <w:r w:rsidRPr="5659255A">
              <w:rPr>
                <w:rFonts w:ascii="Arial" w:hAnsi="Arial" w:cs="Arial"/>
                <w:b/>
                <w:bCs/>
              </w:rPr>
              <w:t xml:space="preserve"> Licence</w:t>
            </w:r>
            <w:r w:rsidR="3069ADBC" w:rsidRPr="00123BEA">
              <w:rPr>
                <w:rFonts w:ascii="Arial" w:hAnsi="Arial" w:cs="Arial"/>
              </w:rPr>
              <w:t xml:space="preserve"> and by Transmission Licensees</w:t>
            </w:r>
            <w:r w:rsidR="3069ADBC" w:rsidRPr="5659255A">
              <w:rPr>
                <w:rFonts w:ascii="Arial" w:hAnsi="Arial" w:cs="Arial"/>
                <w:b/>
                <w:bCs/>
              </w:rPr>
              <w:t xml:space="preserve"> </w:t>
            </w:r>
            <w:r w:rsidR="3069ADBC" w:rsidRPr="00123BEA">
              <w:rPr>
                <w:rFonts w:ascii="Arial" w:hAnsi="Arial" w:cs="Arial"/>
              </w:rPr>
              <w:t xml:space="preserve">pursuant to the </w:t>
            </w:r>
            <w:r w:rsidR="3069ADBC" w:rsidRPr="5659255A">
              <w:rPr>
                <w:rFonts w:ascii="Arial" w:hAnsi="Arial" w:cs="Arial"/>
                <w:b/>
                <w:bCs/>
              </w:rPr>
              <w:t xml:space="preserve">Transmission Licence </w:t>
            </w:r>
            <w:r w:rsidR="3069ADBC" w:rsidRPr="00123BEA">
              <w:rPr>
                <w:rFonts w:ascii="Arial" w:hAnsi="Arial" w:cs="Arial"/>
              </w:rPr>
              <w:t xml:space="preserve">respectively, and </w:t>
            </w:r>
            <w:r w:rsidRPr="5659255A">
              <w:rPr>
                <w:rFonts w:ascii="Arial" w:hAnsi="Arial" w:cs="Arial"/>
              </w:rPr>
              <w:t>as from time to time revised in accordance with the</w:t>
            </w:r>
            <w:r w:rsidR="50109745" w:rsidRPr="5659255A">
              <w:rPr>
                <w:rFonts w:ascii="Arial" w:hAnsi="Arial" w:cs="Arial"/>
              </w:rPr>
              <w:t>se</w:t>
            </w:r>
            <w:r w:rsidRPr="5659255A">
              <w:rPr>
                <w:rFonts w:ascii="Arial" w:hAnsi="Arial" w:cs="Arial"/>
              </w:rPr>
              <w:t xml:space="preserve"> </w:t>
            </w:r>
            <w:r w:rsidRPr="00123BEA">
              <w:rPr>
                <w:rFonts w:ascii="Arial" w:hAnsi="Arial" w:cs="Arial"/>
              </w:rPr>
              <w:t>Licence</w:t>
            </w:r>
            <w:r w:rsidR="347399B9" w:rsidRPr="00123BEA">
              <w:rPr>
                <w:rFonts w:ascii="Arial" w:hAnsi="Arial" w:cs="Arial"/>
              </w:rPr>
              <w:t>s</w:t>
            </w:r>
            <w:r w:rsidRPr="00480F24">
              <w:rPr>
                <w:rFonts w:ascii="Arial" w:hAnsi="Arial" w:cs="Arial"/>
              </w:rPr>
              <w:t>;</w:t>
            </w:r>
            <w:bookmarkEnd w:id="231"/>
          </w:p>
        </w:tc>
      </w:tr>
      <w:tr w:rsidR="00F17F42" w14:paraId="770B2397" w14:textId="77777777" w:rsidTr="00123BEA">
        <w:trPr>
          <w:gridAfter w:val="1"/>
          <w:wAfter w:w="29" w:type="dxa"/>
        </w:trPr>
        <w:tc>
          <w:tcPr>
            <w:tcW w:w="2695" w:type="dxa"/>
            <w:shd w:val="clear" w:color="auto" w:fill="auto"/>
          </w:tcPr>
          <w:p w14:paraId="1E8463F4" w14:textId="77777777" w:rsidR="00F17F42" w:rsidRDefault="00F17F42" w:rsidP="00F17F42">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F6586" w:rsidRDefault="00EF6586" w:rsidP="00F17F42">
            <w:pPr>
              <w:pStyle w:val="BodyText"/>
              <w:rPr>
                <w:rFonts w:ascii="Arial" w:hAnsi="Arial" w:cs="Arial"/>
                <w:b/>
                <w:bCs/>
                <w:color w:val="000000"/>
                <w:lang w:eastAsia="en-GB"/>
              </w:rPr>
            </w:pPr>
          </w:p>
          <w:p w14:paraId="6E6F898B" w14:textId="77777777" w:rsidR="00EF6586" w:rsidRDefault="00EF6586" w:rsidP="00F17F42">
            <w:pPr>
              <w:pStyle w:val="BodyText"/>
              <w:rPr>
                <w:rFonts w:ascii="Arial" w:hAnsi="Arial" w:cs="Arial"/>
                <w:b/>
                <w:bCs/>
                <w:color w:val="000000"/>
                <w:lang w:eastAsia="en-GB"/>
              </w:rPr>
            </w:pPr>
          </w:p>
          <w:p w14:paraId="61AF64A9" w14:textId="3F5C6877" w:rsidR="00EF6586" w:rsidRPr="00F17F42" w:rsidRDefault="00EF6586" w:rsidP="00F17F42">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shd w:val="clear" w:color="auto" w:fill="auto"/>
          </w:tcPr>
          <w:p w14:paraId="0C217971" w14:textId="77777777" w:rsidR="00F17F42" w:rsidRDefault="006B326A" w:rsidP="00F17F42">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170BBA" w:rsidRPr="000B328D" w:rsidRDefault="000B328D" w:rsidP="00F17F42">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170BBA" w:rsidRPr="00F17F42" w:rsidRDefault="00170BBA" w:rsidP="00F17F42">
            <w:pPr>
              <w:pStyle w:val="BodyText"/>
              <w:jc w:val="both"/>
              <w:rPr>
                <w:rFonts w:ascii="Arial" w:hAnsi="Arial" w:cs="Arial"/>
              </w:rPr>
            </w:pPr>
          </w:p>
        </w:tc>
      </w:tr>
      <w:tr w:rsidR="006E7788" w14:paraId="4779A386" w14:textId="77777777" w:rsidTr="00123BEA">
        <w:trPr>
          <w:gridAfter w:val="1"/>
          <w:wAfter w:w="29" w:type="dxa"/>
        </w:trPr>
        <w:tc>
          <w:tcPr>
            <w:tcW w:w="2695" w:type="dxa"/>
          </w:tcPr>
          <w:p w14:paraId="01615810" w14:textId="77777777" w:rsidR="006E7788" w:rsidRDefault="006E7788" w:rsidP="006E7788">
            <w:pPr>
              <w:pStyle w:val="BodyText"/>
              <w:rPr>
                <w:rFonts w:ascii="Arial" w:hAnsi="Arial" w:cs="Arial"/>
                <w:b/>
                <w:bCs/>
              </w:rPr>
            </w:pPr>
            <w:r>
              <w:rPr>
                <w:rFonts w:ascii="Arial" w:hAnsi="Arial" w:cs="Arial"/>
                <w:b/>
                <w:bCs/>
              </w:rPr>
              <w:t>"STTEC"</w:t>
            </w:r>
          </w:p>
        </w:tc>
        <w:tc>
          <w:tcPr>
            <w:tcW w:w="7625" w:type="dxa"/>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232" w:name="_BPDCD_159"/>
            <w:r w:rsidRPr="0019675B">
              <w:rPr>
                <w:rFonts w:ascii="Arial" w:hAnsi="Arial" w:cs="Arial"/>
                <w:color w:val="0000FF"/>
              </w:rPr>
              <w:t>;</w:t>
            </w:r>
            <w:bookmarkEnd w:id="232"/>
          </w:p>
        </w:tc>
      </w:tr>
      <w:tr w:rsidR="006E7788" w14:paraId="70324469" w14:textId="77777777" w:rsidTr="00123BEA">
        <w:trPr>
          <w:gridAfter w:val="1"/>
          <w:wAfter w:w="29" w:type="dxa"/>
        </w:trPr>
        <w:tc>
          <w:tcPr>
            <w:tcW w:w="2695"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7625" w:type="dxa"/>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233" w:name="_BPDCD_160"/>
            <w:r w:rsidRPr="0019675B">
              <w:rPr>
                <w:rFonts w:ascii="Arial" w:hAnsi="Arial" w:cs="Arial"/>
              </w:rPr>
              <w:t>;</w:t>
            </w:r>
            <w:bookmarkEnd w:id="233"/>
          </w:p>
        </w:tc>
      </w:tr>
      <w:tr w:rsidR="006E7788" w14:paraId="147DC459" w14:textId="77777777" w:rsidTr="00123BEA">
        <w:trPr>
          <w:gridAfter w:val="1"/>
          <w:wAfter w:w="29" w:type="dxa"/>
        </w:trPr>
        <w:tc>
          <w:tcPr>
            <w:tcW w:w="2695"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7625" w:type="dxa"/>
          </w:tcPr>
          <w:p w14:paraId="25C5132F" w14:textId="77777777" w:rsidR="006E7788" w:rsidRDefault="006E7788" w:rsidP="006E7788">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234" w:name="_BPDCD_161"/>
            <w:r w:rsidRPr="00530856">
              <w:rPr>
                <w:rFonts w:ascii="Arial" w:hAnsi="Arial" w:cs="Arial"/>
              </w:rPr>
              <w:t>;</w:t>
            </w:r>
            <w:bookmarkEnd w:id="234"/>
          </w:p>
        </w:tc>
      </w:tr>
      <w:tr w:rsidR="006E7788" w14:paraId="40B362B1" w14:textId="77777777" w:rsidTr="00123BEA">
        <w:trPr>
          <w:gridAfter w:val="1"/>
          <w:wAfter w:w="29" w:type="dxa"/>
        </w:trPr>
        <w:tc>
          <w:tcPr>
            <w:tcW w:w="2695" w:type="dxa"/>
          </w:tcPr>
          <w:p w14:paraId="37E24EBE" w14:textId="77777777" w:rsidR="006E7788" w:rsidRDefault="006E7788" w:rsidP="006E7788">
            <w:pPr>
              <w:pStyle w:val="BodyText"/>
              <w:rPr>
                <w:rFonts w:ascii="Arial" w:hAnsi="Arial" w:cs="Arial"/>
                <w:b/>
                <w:bCs/>
              </w:rPr>
            </w:pPr>
            <w:r>
              <w:rPr>
                <w:rFonts w:ascii="Arial" w:hAnsi="Arial" w:cs="Arial"/>
                <w:b/>
                <w:bCs/>
              </w:rPr>
              <w:t>"STTEC Offer"</w:t>
            </w:r>
          </w:p>
        </w:tc>
        <w:tc>
          <w:tcPr>
            <w:tcW w:w="7625" w:type="dxa"/>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235" w:name="_BPDCD_162"/>
            <w:r w:rsidRPr="00530856">
              <w:rPr>
                <w:rFonts w:ascii="Arial" w:hAnsi="Arial" w:cs="Arial"/>
              </w:rPr>
              <w:t>;</w:t>
            </w:r>
            <w:bookmarkEnd w:id="235"/>
          </w:p>
        </w:tc>
      </w:tr>
      <w:tr w:rsidR="006E7788" w14:paraId="2972AC64" w14:textId="77777777" w:rsidTr="00123BEA">
        <w:trPr>
          <w:gridAfter w:val="1"/>
          <w:wAfter w:w="29" w:type="dxa"/>
        </w:trPr>
        <w:tc>
          <w:tcPr>
            <w:tcW w:w="2695" w:type="dxa"/>
          </w:tcPr>
          <w:p w14:paraId="3CDDF68B" w14:textId="77777777" w:rsidR="006E7788" w:rsidRDefault="006E7788" w:rsidP="006E7788">
            <w:pPr>
              <w:pStyle w:val="BodyText"/>
              <w:rPr>
                <w:rFonts w:ascii="Arial" w:hAnsi="Arial" w:cs="Arial"/>
                <w:b/>
                <w:bCs/>
              </w:rPr>
            </w:pPr>
            <w:r>
              <w:rPr>
                <w:rFonts w:ascii="Arial" w:hAnsi="Arial" w:cs="Arial"/>
                <w:b/>
                <w:bCs/>
              </w:rPr>
              <w:t>"STTEC Period"</w:t>
            </w:r>
          </w:p>
        </w:tc>
        <w:tc>
          <w:tcPr>
            <w:tcW w:w="7625" w:type="dxa"/>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236" w:name="_BPDCD_163"/>
            <w:r w:rsidRPr="00530856">
              <w:rPr>
                <w:rFonts w:ascii="Arial" w:hAnsi="Arial" w:cs="Arial"/>
              </w:rPr>
              <w:t>;</w:t>
            </w:r>
            <w:bookmarkEnd w:id="236"/>
          </w:p>
        </w:tc>
      </w:tr>
      <w:tr w:rsidR="006E7788" w14:paraId="4FDA6CD3" w14:textId="77777777" w:rsidTr="00123BEA">
        <w:trPr>
          <w:gridAfter w:val="1"/>
          <w:wAfter w:w="29" w:type="dxa"/>
        </w:trPr>
        <w:tc>
          <w:tcPr>
            <w:tcW w:w="2695"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7625" w:type="dxa"/>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237" w:name="_BPDCD_164"/>
            <w:r w:rsidRPr="00530856">
              <w:rPr>
                <w:rFonts w:ascii="Arial" w:hAnsi="Arial" w:cs="Arial"/>
                <w:color w:val="0000FF"/>
              </w:rPr>
              <w:t>;</w:t>
            </w:r>
            <w:bookmarkEnd w:id="237"/>
          </w:p>
        </w:tc>
      </w:tr>
      <w:tr w:rsidR="006E7788" w14:paraId="41CC5EC5" w14:textId="77777777" w:rsidTr="00123BEA">
        <w:trPr>
          <w:gridAfter w:val="1"/>
          <w:wAfter w:w="29" w:type="dxa"/>
        </w:trPr>
        <w:tc>
          <w:tcPr>
            <w:tcW w:w="2695" w:type="dxa"/>
          </w:tcPr>
          <w:p w14:paraId="098DAE5A" w14:textId="77777777" w:rsidR="006E7788" w:rsidRDefault="006E7788" w:rsidP="006E7788">
            <w:pPr>
              <w:pStyle w:val="BodyText"/>
              <w:rPr>
                <w:rFonts w:ascii="Arial" w:hAnsi="Arial" w:cs="Arial"/>
                <w:b/>
                <w:bCs/>
              </w:rPr>
            </w:pPr>
            <w:r>
              <w:rPr>
                <w:rFonts w:ascii="Arial" w:hAnsi="Arial" w:cs="Arial"/>
                <w:b/>
                <w:bCs/>
              </w:rPr>
              <w:t>"STTEC Request Fee"</w:t>
            </w:r>
          </w:p>
        </w:tc>
        <w:tc>
          <w:tcPr>
            <w:tcW w:w="7625" w:type="dxa"/>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238" w:name="_BPDCD_165"/>
            <w:r w:rsidRPr="00530856">
              <w:rPr>
                <w:rFonts w:ascii="Arial" w:hAnsi="Arial" w:cs="Arial"/>
                <w:color w:val="0000FF"/>
              </w:rPr>
              <w:t>;</w:t>
            </w:r>
            <w:bookmarkEnd w:id="238"/>
          </w:p>
        </w:tc>
      </w:tr>
      <w:tr w:rsidR="006E7788" w14:paraId="40FB2753" w14:textId="77777777" w:rsidTr="00123BEA">
        <w:trPr>
          <w:gridAfter w:val="1"/>
          <w:wAfter w:w="29" w:type="dxa"/>
        </w:trPr>
        <w:tc>
          <w:tcPr>
            <w:tcW w:w="2695" w:type="dxa"/>
          </w:tcPr>
          <w:p w14:paraId="585C816F" w14:textId="77777777" w:rsidR="006E7788" w:rsidRDefault="006E7788" w:rsidP="006E7788">
            <w:pPr>
              <w:pStyle w:val="BodyText"/>
              <w:rPr>
                <w:rFonts w:ascii="Arial" w:hAnsi="Arial" w:cs="Arial"/>
                <w:b/>
                <w:bCs/>
              </w:rPr>
            </w:pPr>
            <w:r>
              <w:rPr>
                <w:rFonts w:ascii="Arial" w:hAnsi="Arial" w:cs="Arial"/>
                <w:b/>
                <w:bCs/>
              </w:rPr>
              <w:t>"STTEC Request Form"</w:t>
            </w:r>
          </w:p>
        </w:tc>
        <w:tc>
          <w:tcPr>
            <w:tcW w:w="7625" w:type="dxa"/>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239" w:name="_BPDCD_166"/>
            <w:r w:rsidRPr="00530856">
              <w:rPr>
                <w:rFonts w:ascii="Arial" w:hAnsi="Arial" w:cs="Arial"/>
              </w:rPr>
              <w:t>;</w:t>
            </w:r>
            <w:bookmarkEnd w:id="239"/>
          </w:p>
        </w:tc>
      </w:tr>
      <w:tr w:rsidR="006E7788" w14:paraId="347FFC65" w14:textId="77777777" w:rsidTr="00123BEA">
        <w:trPr>
          <w:gridAfter w:val="1"/>
          <w:wAfter w:w="29" w:type="dxa"/>
        </w:trPr>
        <w:tc>
          <w:tcPr>
            <w:tcW w:w="2695" w:type="dxa"/>
          </w:tcPr>
          <w:p w14:paraId="7E207BE2" w14:textId="77777777" w:rsidR="006E7788" w:rsidRDefault="006E7788" w:rsidP="006E7788">
            <w:pPr>
              <w:pStyle w:val="BodyText"/>
              <w:rPr>
                <w:rFonts w:ascii="Arial" w:hAnsi="Arial" w:cs="Arial"/>
                <w:b/>
                <w:bCs/>
              </w:rPr>
            </w:pPr>
            <w:r>
              <w:rPr>
                <w:rFonts w:ascii="Arial" w:hAnsi="Arial" w:cs="Arial"/>
                <w:b/>
                <w:bCs/>
              </w:rPr>
              <w:t>"Subsidiary"</w:t>
            </w:r>
          </w:p>
        </w:tc>
        <w:tc>
          <w:tcPr>
            <w:tcW w:w="7625" w:type="dxa"/>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00123BEA">
        <w:trPr>
          <w:gridAfter w:val="1"/>
          <w:wAfter w:w="29" w:type="dxa"/>
        </w:trPr>
        <w:tc>
          <w:tcPr>
            <w:tcW w:w="2695"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7625" w:type="dxa"/>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6E7788" w14:paraId="4904BDE0" w14:textId="77777777" w:rsidTr="00123BEA">
        <w:trPr>
          <w:gridAfter w:val="1"/>
          <w:wAfter w:w="29" w:type="dxa"/>
        </w:trPr>
        <w:tc>
          <w:tcPr>
            <w:tcW w:w="2695" w:type="dxa"/>
          </w:tcPr>
          <w:p w14:paraId="54B991FF" w14:textId="77777777" w:rsidR="006E7788" w:rsidRDefault="006E7788" w:rsidP="006E7788">
            <w:pPr>
              <w:pStyle w:val="BodyText"/>
              <w:rPr>
                <w:rFonts w:ascii="Arial" w:hAnsi="Arial" w:cs="Arial"/>
                <w:b/>
                <w:bCs/>
              </w:rPr>
            </w:pPr>
            <w:r>
              <w:rPr>
                <w:rFonts w:ascii="Arial" w:hAnsi="Arial" w:cs="Arial"/>
                <w:b/>
                <w:bCs/>
              </w:rPr>
              <w:t>"Supplier"</w:t>
            </w:r>
          </w:p>
        </w:tc>
        <w:tc>
          <w:tcPr>
            <w:tcW w:w="7625" w:type="dxa"/>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00123BEA">
        <w:trPr>
          <w:gridAfter w:val="1"/>
          <w:wAfter w:w="29" w:type="dxa"/>
        </w:trPr>
        <w:tc>
          <w:tcPr>
            <w:tcW w:w="2695"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7625" w:type="dxa"/>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00123BEA">
        <w:trPr>
          <w:gridAfter w:val="1"/>
          <w:wAfter w:w="29" w:type="dxa"/>
        </w:trPr>
        <w:tc>
          <w:tcPr>
            <w:tcW w:w="2695" w:type="dxa"/>
          </w:tcPr>
          <w:p w14:paraId="4788494D" w14:textId="77777777" w:rsidR="006E7788" w:rsidRDefault="006E7788" w:rsidP="006E7788">
            <w:pPr>
              <w:pStyle w:val="BodyText"/>
              <w:rPr>
                <w:rFonts w:ascii="Arial" w:hAnsi="Arial" w:cs="Arial"/>
                <w:b/>
                <w:bCs/>
              </w:rPr>
            </w:pPr>
            <w:r>
              <w:rPr>
                <w:rFonts w:ascii="Arial" w:hAnsi="Arial" w:cs="Arial"/>
                <w:b/>
                <w:bCs/>
              </w:rPr>
              <w:t>“Supplier Half Hourly Demand”</w:t>
            </w:r>
          </w:p>
        </w:tc>
        <w:tc>
          <w:tcPr>
            <w:tcW w:w="7625" w:type="dxa"/>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6E7788" w14:paraId="441B7E96" w14:textId="77777777" w:rsidTr="00123BEA">
        <w:trPr>
          <w:gridAfter w:val="1"/>
          <w:wAfter w:w="29" w:type="dxa"/>
        </w:trPr>
        <w:tc>
          <w:tcPr>
            <w:tcW w:w="2695" w:type="dxa"/>
          </w:tcPr>
          <w:p w14:paraId="72673E48" w14:textId="77777777" w:rsidR="006E7788" w:rsidRDefault="006E7788" w:rsidP="006E7788">
            <w:pPr>
              <w:pStyle w:val="BodyText"/>
              <w:rPr>
                <w:rFonts w:ascii="Arial" w:hAnsi="Arial" w:cs="Arial"/>
                <w:b/>
                <w:bCs/>
              </w:rPr>
            </w:pPr>
            <w:r>
              <w:rPr>
                <w:rFonts w:ascii="Arial" w:hAnsi="Arial" w:cs="Arial"/>
                <w:b/>
                <w:bCs/>
              </w:rPr>
              <w:t>"Supply Licence"</w:t>
            </w:r>
          </w:p>
        </w:tc>
        <w:tc>
          <w:tcPr>
            <w:tcW w:w="7625" w:type="dxa"/>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00123BEA">
        <w:trPr>
          <w:gridAfter w:val="1"/>
          <w:wAfter w:w="29" w:type="dxa"/>
        </w:trPr>
        <w:tc>
          <w:tcPr>
            <w:tcW w:w="2695" w:type="dxa"/>
          </w:tcPr>
          <w:p w14:paraId="6DD41A54" w14:textId="77777777" w:rsidR="006E7788" w:rsidRDefault="006E7788" w:rsidP="006E7788">
            <w:pPr>
              <w:pStyle w:val="BodyText"/>
              <w:rPr>
                <w:rFonts w:ascii="Arial" w:hAnsi="Arial" w:cs="Arial"/>
                <w:b/>
                <w:bCs/>
              </w:rPr>
            </w:pPr>
            <w:r>
              <w:rPr>
                <w:rFonts w:ascii="Arial" w:hAnsi="Arial" w:cs="Arial"/>
                <w:b/>
                <w:bCs/>
              </w:rPr>
              <w:t>“Supplier Non Half-Hourly Demand”</w:t>
            </w:r>
          </w:p>
        </w:tc>
        <w:tc>
          <w:tcPr>
            <w:tcW w:w="7625" w:type="dxa"/>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6E7788" w14:paraId="3DB6ABDD" w14:textId="77777777" w:rsidTr="00123BEA">
        <w:trPr>
          <w:gridAfter w:val="1"/>
          <w:wAfter w:w="29" w:type="dxa"/>
        </w:trPr>
        <w:tc>
          <w:tcPr>
            <w:tcW w:w="2695"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7625" w:type="dxa"/>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00123BEA">
        <w:trPr>
          <w:gridAfter w:val="1"/>
          <w:wAfter w:w="29" w:type="dxa"/>
        </w:trPr>
        <w:tc>
          <w:tcPr>
            <w:tcW w:w="2695"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00123BEA">
        <w:trPr>
          <w:gridAfter w:val="1"/>
          <w:wAfter w:w="29" w:type="dxa"/>
        </w:trPr>
        <w:tc>
          <w:tcPr>
            <w:tcW w:w="2695"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6E7788" w14:paraId="28DB436A" w14:textId="77777777" w:rsidTr="00123BEA">
        <w:trPr>
          <w:gridAfter w:val="1"/>
          <w:wAfter w:w="29" w:type="dxa"/>
        </w:trPr>
        <w:tc>
          <w:tcPr>
            <w:tcW w:w="2695" w:type="dxa"/>
          </w:tcPr>
          <w:p w14:paraId="2A782377" w14:textId="77777777" w:rsidR="006E7788" w:rsidRDefault="006E7788" w:rsidP="006E7788">
            <w:pPr>
              <w:pStyle w:val="BodyText"/>
              <w:rPr>
                <w:rFonts w:ascii="Arial" w:hAnsi="Arial" w:cs="Arial"/>
                <w:b/>
                <w:bCs/>
              </w:rPr>
            </w:pPr>
            <w:r>
              <w:rPr>
                <w:rFonts w:ascii="Arial" w:hAnsi="Arial" w:cs="Arial"/>
                <w:b/>
                <w:bCs/>
              </w:rPr>
              <w:t>"Synchronous Compensation"</w:t>
            </w:r>
          </w:p>
        </w:tc>
        <w:tc>
          <w:tcPr>
            <w:tcW w:w="7625" w:type="dxa"/>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00123BEA">
        <w:trPr>
          <w:gridAfter w:val="1"/>
          <w:wAfter w:w="29" w:type="dxa"/>
        </w:trPr>
        <w:tc>
          <w:tcPr>
            <w:tcW w:w="2695"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7625" w:type="dxa"/>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6E7788" w14:paraId="38B89450" w14:textId="77777777" w:rsidTr="00123BEA">
        <w:trPr>
          <w:gridAfter w:val="1"/>
          <w:wAfter w:w="29" w:type="dxa"/>
        </w:trPr>
        <w:tc>
          <w:tcPr>
            <w:tcW w:w="2695" w:type="dxa"/>
          </w:tcPr>
          <w:p w14:paraId="659EC8FB" w14:textId="77777777" w:rsidR="006E7788" w:rsidRDefault="006E7788" w:rsidP="006E7788">
            <w:pPr>
              <w:pStyle w:val="BodyText"/>
              <w:rPr>
                <w:rFonts w:ascii="Arial" w:hAnsi="Arial" w:cs="Arial"/>
                <w:b/>
                <w:bCs/>
              </w:rPr>
            </w:pPr>
            <w:r>
              <w:rPr>
                <w:rFonts w:ascii="Arial" w:hAnsi="Arial" w:cs="Arial"/>
                <w:b/>
                <w:bCs/>
              </w:rPr>
              <w:t>"System Ancillary Services"</w:t>
            </w:r>
          </w:p>
        </w:tc>
        <w:tc>
          <w:tcPr>
            <w:tcW w:w="7625" w:type="dxa"/>
          </w:tcPr>
          <w:p w14:paraId="1791355B" w14:textId="77777777" w:rsidR="006E7788" w:rsidRDefault="006E7788" w:rsidP="00B952E2">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00123BEA">
        <w:trPr>
          <w:gridAfter w:val="1"/>
          <w:wAfter w:w="29" w:type="dxa"/>
        </w:trPr>
        <w:tc>
          <w:tcPr>
            <w:tcW w:w="2695" w:type="dxa"/>
          </w:tcPr>
          <w:p w14:paraId="6485FB36" w14:textId="77777777" w:rsidR="006E7788" w:rsidRDefault="006E7788" w:rsidP="006E7788">
            <w:pPr>
              <w:pStyle w:val="BodyText"/>
              <w:rPr>
                <w:rFonts w:ascii="Arial" w:hAnsi="Arial" w:cs="Arial"/>
                <w:b/>
                <w:bCs/>
              </w:rPr>
            </w:pPr>
            <w:r>
              <w:rPr>
                <w:rFonts w:ascii="Arial" w:hAnsi="Arial" w:cs="Arial"/>
                <w:b/>
                <w:bCs/>
              </w:rPr>
              <w:t>"System"</w:t>
            </w:r>
          </w:p>
          <w:p w14:paraId="2AD2D0BD" w14:textId="77777777" w:rsidR="00081AAD" w:rsidRDefault="00081AAD" w:rsidP="006E7788">
            <w:pPr>
              <w:pStyle w:val="BodyText"/>
              <w:rPr>
                <w:rFonts w:ascii="Arial" w:hAnsi="Arial" w:cs="Arial"/>
                <w:b/>
                <w:bCs/>
              </w:rPr>
            </w:pPr>
          </w:p>
          <w:p w14:paraId="1C1E9A01" w14:textId="1B026A3E" w:rsidR="00081AAD" w:rsidRPr="00373088" w:rsidRDefault="00373088" w:rsidP="006E7788">
            <w:pPr>
              <w:pStyle w:val="BodyText"/>
              <w:rPr>
                <w:rFonts w:ascii="Arial" w:hAnsi="Arial" w:cs="Arial"/>
                <w:b/>
                <w:bCs/>
              </w:rPr>
            </w:pPr>
            <w:r>
              <w:rPr>
                <w:rFonts w:ascii="Arial" w:hAnsi="Arial" w:cs="Arial"/>
                <w:b/>
                <w:bCs/>
              </w:rPr>
              <w:t>“System Restoration</w:t>
            </w:r>
            <w:r w:rsidR="00143949">
              <w:rPr>
                <w:rFonts w:ascii="Arial" w:hAnsi="Arial" w:cs="Arial"/>
                <w:b/>
                <w:bCs/>
              </w:rPr>
              <w:t xml:space="preserve"> </w:t>
            </w:r>
            <w:r w:rsidR="00B952E2">
              <w:rPr>
                <w:rFonts w:ascii="Arial" w:hAnsi="Arial" w:cs="Arial"/>
                <w:b/>
                <w:bCs/>
              </w:rPr>
              <w:t>:</w:t>
            </w:r>
          </w:p>
        </w:tc>
        <w:tc>
          <w:tcPr>
            <w:tcW w:w="7625" w:type="dxa"/>
          </w:tcPr>
          <w:p w14:paraId="34EA237E" w14:textId="77777777" w:rsidR="006E7788" w:rsidRDefault="006E7788" w:rsidP="00B952E2">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FD0CD3" w:rsidRPr="00FD0CD3" w:rsidRDefault="00FD0CD3" w:rsidP="00B952E2">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r w:rsidR="00DA5B44">
              <w:rPr>
                <w:rFonts w:ascii="Arial" w:hAnsi="Arial" w:cs="Arial"/>
              </w:rPr>
              <w:t>”</w:t>
            </w:r>
          </w:p>
        </w:tc>
      </w:tr>
      <w:tr w:rsidR="006E7788" w14:paraId="6AA9DDFB" w14:textId="77777777" w:rsidTr="00123BEA">
        <w:trPr>
          <w:gridAfter w:val="1"/>
          <w:wAfter w:w="29" w:type="dxa"/>
        </w:trPr>
        <w:tc>
          <w:tcPr>
            <w:tcW w:w="2695"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7625" w:type="dxa"/>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00123BEA">
        <w:trPr>
          <w:gridAfter w:val="1"/>
          <w:wAfter w:w="29" w:type="dxa"/>
        </w:trPr>
        <w:tc>
          <w:tcPr>
            <w:tcW w:w="2695" w:type="dxa"/>
          </w:tcPr>
          <w:p w14:paraId="11B5D6F4" w14:textId="161173FF" w:rsidR="006E7788" w:rsidRDefault="006E7788" w:rsidP="006E7788">
            <w:pPr>
              <w:pStyle w:val="BodyText"/>
              <w:rPr>
                <w:rFonts w:ascii="Arial" w:hAnsi="Arial" w:cs="Arial"/>
                <w:b/>
                <w:bCs/>
                <w:w w:val="0"/>
              </w:rPr>
            </w:pPr>
            <w:bookmarkStart w:id="240" w:name="_DV_C152"/>
            <w:r>
              <w:rPr>
                <w:rStyle w:val="DeltaViewInsertion"/>
                <w:rFonts w:ascii="Arial" w:hAnsi="Arial" w:cs="Arial"/>
                <w:b/>
                <w:bCs/>
                <w:color w:val="auto"/>
                <w:w w:val="0"/>
                <w:u w:val="none"/>
              </w:rPr>
              <w:t>"System to Generator Operational Intertripping Scheme"</w:t>
            </w:r>
            <w:bookmarkEnd w:id="240"/>
          </w:p>
        </w:tc>
        <w:tc>
          <w:tcPr>
            <w:tcW w:w="7625" w:type="dxa"/>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00123BEA">
        <w:trPr>
          <w:gridAfter w:val="1"/>
          <w:wAfter w:w="29" w:type="dxa"/>
        </w:trPr>
        <w:tc>
          <w:tcPr>
            <w:tcW w:w="2695"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7625" w:type="dxa"/>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00123BEA">
        <w:trPr>
          <w:gridAfter w:val="1"/>
          <w:wAfter w:w="29" w:type="dxa"/>
        </w:trPr>
        <w:tc>
          <w:tcPr>
            <w:tcW w:w="2695" w:type="dxa"/>
          </w:tcPr>
          <w:p w14:paraId="3C835819" w14:textId="77777777" w:rsidR="006E7788" w:rsidRDefault="006E7788" w:rsidP="006E7788">
            <w:pPr>
              <w:pStyle w:val="BodyText"/>
              <w:rPr>
                <w:rFonts w:ascii="Arial" w:hAnsi="Arial" w:cs="Arial"/>
                <w:b/>
                <w:bCs/>
              </w:rPr>
            </w:pPr>
            <w:r>
              <w:rPr>
                <w:rFonts w:ascii="Arial" w:hAnsi="Arial" w:cs="Arial"/>
                <w:b/>
                <w:bCs/>
              </w:rPr>
              <w:t>"TEC Increase Request"</w:t>
            </w:r>
          </w:p>
        </w:tc>
        <w:tc>
          <w:tcPr>
            <w:tcW w:w="7625" w:type="dxa"/>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241" w:name="_BPDCD_168"/>
            <w:r w:rsidRPr="00530856">
              <w:rPr>
                <w:rFonts w:ascii="Arial" w:hAnsi="Arial" w:cs="Arial"/>
                <w:lang w:val="en-US"/>
              </w:rPr>
              <w:t>;</w:t>
            </w:r>
            <w:bookmarkEnd w:id="241"/>
          </w:p>
        </w:tc>
      </w:tr>
      <w:tr w:rsidR="006E7788" w14:paraId="1903594E" w14:textId="77777777" w:rsidTr="00123BEA">
        <w:trPr>
          <w:gridAfter w:val="1"/>
          <w:wAfter w:w="29" w:type="dxa"/>
        </w:trPr>
        <w:tc>
          <w:tcPr>
            <w:tcW w:w="2695"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242" w:name="_BPDCD_170"/>
            <w:r w:rsidRPr="00530856">
              <w:rPr>
                <w:rFonts w:ascii="Arial" w:hAnsi="Arial" w:cs="Arial"/>
              </w:rPr>
              <w:t>;</w:t>
            </w:r>
            <w:bookmarkEnd w:id="242"/>
          </w:p>
        </w:tc>
      </w:tr>
      <w:tr w:rsidR="006E7788" w14:paraId="2AE992EA" w14:textId="77777777" w:rsidTr="00123BEA">
        <w:trPr>
          <w:gridAfter w:val="1"/>
          <w:wAfter w:w="29" w:type="dxa"/>
        </w:trPr>
        <w:tc>
          <w:tcPr>
            <w:tcW w:w="2695" w:type="dxa"/>
          </w:tcPr>
          <w:p w14:paraId="3085C4A7" w14:textId="77777777" w:rsidR="006E7788" w:rsidRDefault="006E7788" w:rsidP="006E7788">
            <w:pPr>
              <w:pStyle w:val="BodyText"/>
              <w:rPr>
                <w:rFonts w:ascii="Arial" w:hAnsi="Arial" w:cs="Arial"/>
                <w:b/>
                <w:bCs/>
              </w:rPr>
            </w:pPr>
            <w:r>
              <w:rPr>
                <w:rFonts w:ascii="Arial" w:hAnsi="Arial" w:cs="Arial"/>
                <w:b/>
                <w:bCs/>
              </w:rPr>
              <w:t>"TEC Trade"</w:t>
            </w:r>
          </w:p>
        </w:tc>
        <w:tc>
          <w:tcPr>
            <w:tcW w:w="7625" w:type="dxa"/>
          </w:tcPr>
          <w:p w14:paraId="119E0117" w14:textId="77777777" w:rsidR="006E7788" w:rsidRDefault="006E7788" w:rsidP="006E7788">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243" w:name="_BPDCD_171"/>
            <w:r w:rsidRPr="00530856">
              <w:rPr>
                <w:rFonts w:ascii="Arial" w:hAnsi="Arial" w:cs="Arial"/>
                <w:color w:val="0000FF"/>
              </w:rPr>
              <w:t>;</w:t>
            </w:r>
            <w:bookmarkEnd w:id="243"/>
          </w:p>
          <w:p w14:paraId="16D600CE" w14:textId="35B23B69" w:rsidR="00A53129" w:rsidRDefault="00A53129" w:rsidP="006E7788">
            <w:pPr>
              <w:pStyle w:val="BodyText"/>
              <w:jc w:val="both"/>
              <w:rPr>
                <w:rFonts w:ascii="Arial" w:hAnsi="Arial" w:cs="Arial"/>
              </w:rPr>
            </w:pPr>
          </w:p>
        </w:tc>
      </w:tr>
      <w:tr w:rsidR="006E7788" w14:paraId="195E18CA" w14:textId="77777777" w:rsidTr="00123BEA">
        <w:trPr>
          <w:gridAfter w:val="1"/>
          <w:wAfter w:w="29" w:type="dxa"/>
        </w:trPr>
        <w:tc>
          <w:tcPr>
            <w:tcW w:w="2695" w:type="dxa"/>
          </w:tcPr>
          <w:p w14:paraId="614DDDF5" w14:textId="77777777" w:rsidR="006E7788" w:rsidRDefault="006E7788" w:rsidP="006E7788">
            <w:pPr>
              <w:pStyle w:val="BodyText"/>
              <w:rPr>
                <w:rFonts w:ascii="Arial" w:hAnsi="Arial" w:cs="Arial"/>
                <w:b/>
                <w:bCs/>
              </w:rPr>
            </w:pPr>
            <w:r>
              <w:rPr>
                <w:rFonts w:ascii="Arial" w:hAnsi="Arial" w:cs="Arial"/>
                <w:b/>
                <w:bCs/>
              </w:rPr>
              <w:t>"Tendered Capability Breakpoints"</w:t>
            </w:r>
          </w:p>
          <w:p w14:paraId="5DB5D7B3" w14:textId="0650B574" w:rsidR="00C126E2" w:rsidRDefault="00C126E2" w:rsidP="006E7788">
            <w:pPr>
              <w:pStyle w:val="BodyText"/>
              <w:rPr>
                <w:rFonts w:ascii="Arial" w:hAnsi="Arial" w:cs="Arial"/>
                <w:b/>
                <w:bCs/>
              </w:rPr>
            </w:pPr>
          </w:p>
        </w:tc>
        <w:tc>
          <w:tcPr>
            <w:tcW w:w="7625" w:type="dxa"/>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00123BEA">
        <w:trPr>
          <w:gridAfter w:val="1"/>
          <w:wAfter w:w="29" w:type="dxa"/>
        </w:trPr>
        <w:tc>
          <w:tcPr>
            <w:tcW w:w="2695"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6E7788" w:rsidRDefault="006E7788" w:rsidP="006E7788">
            <w:pPr>
              <w:pStyle w:val="BodyText"/>
              <w:rPr>
                <w:rFonts w:ascii="Arial" w:hAnsi="Arial" w:cs="Arial"/>
                <w:b/>
                <w:bCs/>
              </w:rPr>
            </w:pPr>
          </w:p>
        </w:tc>
        <w:tc>
          <w:tcPr>
            <w:tcW w:w="7625" w:type="dxa"/>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244" w:name="_BPDCD_172"/>
            <w:r w:rsidRPr="00530856">
              <w:rPr>
                <w:rFonts w:ascii="Arial" w:hAnsi="Arial" w:cs="Arial"/>
                <w:szCs w:val="22"/>
              </w:rPr>
              <w:t>;</w:t>
            </w:r>
            <w:bookmarkEnd w:id="244"/>
          </w:p>
        </w:tc>
      </w:tr>
      <w:tr w:rsidR="006E7788" w14:paraId="72807373" w14:textId="77777777" w:rsidTr="00123BEA">
        <w:trPr>
          <w:gridAfter w:val="1"/>
          <w:wAfter w:w="29" w:type="dxa"/>
        </w:trPr>
        <w:tc>
          <w:tcPr>
            <w:tcW w:w="2695"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6E7788" w:rsidRDefault="006E7788" w:rsidP="006E7788">
            <w:pPr>
              <w:spacing w:after="240"/>
              <w:rPr>
                <w:rFonts w:ascii="Arial" w:hAnsi="Arial" w:cs="Arial"/>
                <w:b/>
                <w:bCs/>
              </w:rPr>
            </w:pPr>
          </w:p>
        </w:tc>
        <w:tc>
          <w:tcPr>
            <w:tcW w:w="7625" w:type="dxa"/>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245" w:name="_BPDCD_173"/>
            <w:r w:rsidRPr="00530856">
              <w:rPr>
                <w:rFonts w:ascii="Arial" w:hAnsi="Arial" w:cs="Arial"/>
                <w:szCs w:val="22"/>
                <w:lang w:val="en-US"/>
              </w:rPr>
              <w:t>;</w:t>
            </w:r>
            <w:bookmarkEnd w:id="245"/>
          </w:p>
        </w:tc>
      </w:tr>
      <w:tr w:rsidR="006E7788" w14:paraId="5092749F" w14:textId="77777777" w:rsidTr="00123BEA">
        <w:trPr>
          <w:gridAfter w:val="1"/>
          <w:wAfter w:w="29" w:type="dxa"/>
        </w:trPr>
        <w:tc>
          <w:tcPr>
            <w:tcW w:w="2695"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246" w:name="_BPDCD_174"/>
            <w:r w:rsidRPr="00530856">
              <w:rPr>
                <w:rFonts w:ascii="Arial" w:hAnsi="Arial" w:cs="Arial"/>
                <w:szCs w:val="22"/>
                <w:lang w:val="en-US"/>
              </w:rPr>
              <w:t>;</w:t>
            </w:r>
            <w:bookmarkEnd w:id="246"/>
          </w:p>
        </w:tc>
      </w:tr>
      <w:tr w:rsidR="006E7788" w14:paraId="1BE3089C" w14:textId="77777777" w:rsidTr="00123BEA">
        <w:trPr>
          <w:gridAfter w:val="1"/>
          <w:wAfter w:w="29" w:type="dxa"/>
        </w:trPr>
        <w:tc>
          <w:tcPr>
            <w:tcW w:w="2695"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247" w:name="_BPDCD_175"/>
            <w:r w:rsidRPr="00530856">
              <w:rPr>
                <w:rFonts w:ascii="Arial" w:hAnsi="Arial" w:cs="Arial"/>
                <w:szCs w:val="22"/>
                <w:lang w:val="en-US"/>
              </w:rPr>
              <w:t>;</w:t>
            </w:r>
            <w:bookmarkEnd w:id="247"/>
          </w:p>
        </w:tc>
      </w:tr>
      <w:tr w:rsidR="006E7788" w14:paraId="0225C6CF" w14:textId="77777777" w:rsidTr="00123BEA">
        <w:trPr>
          <w:gridAfter w:val="1"/>
          <w:wAfter w:w="29" w:type="dxa"/>
        </w:trPr>
        <w:tc>
          <w:tcPr>
            <w:tcW w:w="2695"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248" w:name="_BPDCD_176"/>
            <w:r w:rsidRPr="00530856">
              <w:rPr>
                <w:rFonts w:ascii="Arial" w:hAnsi="Arial" w:cs="Arial"/>
                <w:szCs w:val="22"/>
                <w:lang w:val="en-US"/>
              </w:rPr>
              <w:t>;</w:t>
            </w:r>
            <w:bookmarkEnd w:id="248"/>
          </w:p>
        </w:tc>
      </w:tr>
      <w:tr w:rsidR="006E7788" w14:paraId="5483C78F" w14:textId="77777777" w:rsidTr="00123BEA">
        <w:trPr>
          <w:gridAfter w:val="1"/>
          <w:wAfter w:w="29" w:type="dxa"/>
        </w:trPr>
        <w:tc>
          <w:tcPr>
            <w:tcW w:w="2695"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249" w:name="_BPDCD_177"/>
            <w:r w:rsidRPr="00530856">
              <w:rPr>
                <w:rFonts w:ascii="Arial" w:hAnsi="Arial" w:cs="Arial"/>
                <w:szCs w:val="22"/>
                <w:lang w:val="en-US"/>
              </w:rPr>
              <w:t>;</w:t>
            </w:r>
            <w:bookmarkEnd w:id="249"/>
          </w:p>
        </w:tc>
      </w:tr>
      <w:tr w:rsidR="006E7788" w14:paraId="30A2DDF8" w14:textId="77777777" w:rsidTr="00123BEA">
        <w:trPr>
          <w:gridAfter w:val="1"/>
          <w:wAfter w:w="29" w:type="dxa"/>
        </w:trPr>
        <w:tc>
          <w:tcPr>
            <w:tcW w:w="2695"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250" w:name="_BPDCD_178"/>
            <w:r w:rsidRPr="00E236F2">
              <w:rPr>
                <w:rFonts w:ascii="Arial" w:hAnsi="Arial" w:cs="Arial"/>
                <w:szCs w:val="22"/>
                <w:lang w:val="en-US"/>
              </w:rPr>
              <w:t>;</w:t>
            </w:r>
            <w:bookmarkEnd w:id="250"/>
          </w:p>
        </w:tc>
      </w:tr>
      <w:tr w:rsidR="006E7788" w14:paraId="418D630C" w14:textId="77777777" w:rsidTr="00123BEA">
        <w:trPr>
          <w:gridAfter w:val="1"/>
          <w:wAfter w:w="29" w:type="dxa"/>
        </w:trPr>
        <w:tc>
          <w:tcPr>
            <w:tcW w:w="2695"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251" w:name="_BPDCD_179"/>
            <w:r w:rsidRPr="00E236F2">
              <w:rPr>
                <w:rFonts w:ascii="Arial" w:hAnsi="Arial" w:cs="Arial"/>
                <w:szCs w:val="22"/>
                <w:lang w:val="en-US"/>
              </w:rPr>
              <w:t>;</w:t>
            </w:r>
            <w:bookmarkEnd w:id="251"/>
          </w:p>
        </w:tc>
      </w:tr>
      <w:tr w:rsidR="006E7788" w14:paraId="22842467" w14:textId="77777777" w:rsidTr="00123BEA">
        <w:trPr>
          <w:gridAfter w:val="1"/>
          <w:wAfter w:w="29" w:type="dxa"/>
          <w:trHeight w:val="1069"/>
        </w:trPr>
        <w:tc>
          <w:tcPr>
            <w:tcW w:w="2695"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252" w:name="_BPDCD_180"/>
            <w:r w:rsidRPr="00E236F2">
              <w:rPr>
                <w:rFonts w:ascii="Arial" w:hAnsi="Arial" w:cs="Arial"/>
                <w:szCs w:val="22"/>
                <w:lang w:val="en-US"/>
              </w:rPr>
              <w:t>;</w:t>
            </w:r>
            <w:bookmarkEnd w:id="252"/>
          </w:p>
        </w:tc>
      </w:tr>
      <w:tr w:rsidR="006E7788" w14:paraId="4D11F411" w14:textId="77777777" w:rsidTr="00123BEA">
        <w:trPr>
          <w:gridAfter w:val="1"/>
          <w:wAfter w:w="29" w:type="dxa"/>
        </w:trPr>
        <w:tc>
          <w:tcPr>
            <w:tcW w:w="2695"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253" w:name="_BPDCD_181"/>
            <w:r w:rsidRPr="00E236F2">
              <w:rPr>
                <w:rFonts w:ascii="Arial" w:hAnsi="Arial" w:cs="Arial"/>
                <w:color w:val="0000FF"/>
                <w:szCs w:val="22"/>
                <w:lang w:val="en-US"/>
              </w:rPr>
              <w:t>;</w:t>
            </w:r>
            <w:bookmarkEnd w:id="253"/>
          </w:p>
        </w:tc>
      </w:tr>
      <w:tr w:rsidR="006E7788" w14:paraId="69614ED9" w14:textId="77777777" w:rsidTr="00123BEA">
        <w:trPr>
          <w:gridAfter w:val="1"/>
          <w:wAfter w:w="29" w:type="dxa"/>
        </w:trPr>
        <w:tc>
          <w:tcPr>
            <w:tcW w:w="2695"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254" w:name="_BPDCD_182"/>
            <w:r w:rsidRPr="00E236F2">
              <w:rPr>
                <w:rFonts w:ascii="Arial" w:hAnsi="Arial" w:cs="Arial"/>
                <w:szCs w:val="22"/>
                <w:lang w:val="en-US"/>
              </w:rPr>
              <w:t>;</w:t>
            </w:r>
            <w:bookmarkEnd w:id="254"/>
          </w:p>
        </w:tc>
      </w:tr>
      <w:tr w:rsidR="006E7788" w14:paraId="5BF83305" w14:textId="77777777" w:rsidTr="00123BEA">
        <w:trPr>
          <w:gridAfter w:val="1"/>
          <w:wAfter w:w="29" w:type="dxa"/>
        </w:trPr>
        <w:tc>
          <w:tcPr>
            <w:tcW w:w="2695"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255" w:name="_BPDCD_183"/>
            <w:r w:rsidRPr="00E236F2">
              <w:rPr>
                <w:rFonts w:ascii="Arial" w:hAnsi="Arial" w:cs="Arial"/>
                <w:szCs w:val="22"/>
                <w:lang w:val="en-US"/>
              </w:rPr>
              <w:t>;</w:t>
            </w:r>
            <w:bookmarkEnd w:id="255"/>
          </w:p>
        </w:tc>
      </w:tr>
      <w:tr w:rsidR="006E7788" w14:paraId="0A14C918" w14:textId="77777777" w:rsidTr="00123BEA">
        <w:trPr>
          <w:gridAfter w:val="1"/>
          <w:wAfter w:w="29" w:type="dxa"/>
        </w:trPr>
        <w:tc>
          <w:tcPr>
            <w:tcW w:w="2695"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00123BEA">
        <w:trPr>
          <w:gridAfter w:val="1"/>
          <w:wAfter w:w="29" w:type="dxa"/>
        </w:trPr>
        <w:tc>
          <w:tcPr>
            <w:tcW w:w="2695"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7625" w:type="dxa"/>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00123BEA">
        <w:trPr>
          <w:gridAfter w:val="1"/>
          <w:wAfter w:w="29" w:type="dxa"/>
        </w:trPr>
        <w:tc>
          <w:tcPr>
            <w:tcW w:w="2695" w:type="dxa"/>
          </w:tcPr>
          <w:p w14:paraId="2D83FD1E" w14:textId="77777777" w:rsidR="006E7788" w:rsidRDefault="006E7788" w:rsidP="006E7788">
            <w:pPr>
              <w:pStyle w:val="BodyText"/>
              <w:rPr>
                <w:rFonts w:ascii="Arial" w:hAnsi="Arial" w:cs="Arial"/>
                <w:b/>
                <w:bCs/>
              </w:rPr>
            </w:pPr>
            <w:r>
              <w:rPr>
                <w:rFonts w:ascii="Arial" w:hAnsi="Arial" w:cs="Arial"/>
                <w:b/>
                <w:bCs/>
              </w:rPr>
              <w:t>"Tender Period"</w:t>
            </w:r>
          </w:p>
        </w:tc>
        <w:tc>
          <w:tcPr>
            <w:tcW w:w="7625" w:type="dxa"/>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00123BEA">
        <w:trPr>
          <w:gridAfter w:val="1"/>
          <w:wAfter w:w="29" w:type="dxa"/>
        </w:trPr>
        <w:tc>
          <w:tcPr>
            <w:tcW w:w="2695"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7625" w:type="dxa"/>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6E7788" w14:paraId="5BE5F843" w14:textId="77777777" w:rsidTr="00123BEA">
        <w:trPr>
          <w:gridAfter w:val="1"/>
          <w:wAfter w:w="29" w:type="dxa"/>
        </w:trPr>
        <w:tc>
          <w:tcPr>
            <w:tcW w:w="2695" w:type="dxa"/>
          </w:tcPr>
          <w:p w14:paraId="2EAB8186" w14:textId="77777777" w:rsidR="006E7788" w:rsidRDefault="006E7788" w:rsidP="006E7788">
            <w:pPr>
              <w:pStyle w:val="BodyText"/>
              <w:rPr>
                <w:rFonts w:ascii="Arial" w:hAnsi="Arial" w:cs="Arial"/>
                <w:b/>
                <w:bCs/>
              </w:rPr>
            </w:pPr>
            <w:r>
              <w:rPr>
                <w:rFonts w:ascii="Arial" w:hAnsi="Arial" w:cs="Arial"/>
                <w:b/>
                <w:bCs/>
              </w:rPr>
              <w:t>"Termination Amount"</w:t>
            </w:r>
          </w:p>
        </w:tc>
        <w:tc>
          <w:tcPr>
            <w:tcW w:w="7625" w:type="dxa"/>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00123BEA">
        <w:trPr>
          <w:gridAfter w:val="1"/>
          <w:wAfter w:w="29" w:type="dxa"/>
        </w:trPr>
        <w:tc>
          <w:tcPr>
            <w:tcW w:w="2695"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7625" w:type="dxa"/>
          </w:tcPr>
          <w:p w14:paraId="523467BE" w14:textId="4C488E0C" w:rsidR="006E7788" w:rsidRDefault="00945157" w:rsidP="006E7788">
            <w:pPr>
              <w:pStyle w:val="BodyText"/>
              <w:jc w:val="both"/>
              <w:rPr>
                <w:rFonts w:ascii="Arial" w:hAnsi="Arial" w:cs="Arial"/>
              </w:rPr>
            </w:pPr>
            <w:r>
              <w:rPr>
                <w:rFonts w:ascii="Arial" w:hAnsi="Arial" w:cs="Arial"/>
              </w:rPr>
              <w:t>h</w:t>
            </w:r>
            <w:r w:rsidR="25D87AA6" w:rsidRPr="5659255A">
              <w:rPr>
                <w:rFonts w:ascii="Arial" w:hAnsi="Arial" w:cs="Arial"/>
              </w:rPr>
              <w:t xml:space="preserve">as the meaning given to </w:t>
            </w:r>
            <w:r w:rsidR="25D87AA6" w:rsidRPr="5659255A">
              <w:rPr>
                <w:rFonts w:ascii="Arial" w:hAnsi="Arial" w:cs="Arial"/>
                <w:b/>
                <w:bCs/>
              </w:rPr>
              <w:t xml:space="preserve">NESO or National Energy System Operator </w:t>
            </w:r>
            <w:r w:rsidR="4B9E9046" w:rsidRPr="5659255A">
              <w:rPr>
                <w:rFonts w:ascii="Arial" w:hAnsi="Arial" w:cs="Arial"/>
              </w:rPr>
              <w:t>;</w:t>
            </w:r>
          </w:p>
        </w:tc>
      </w:tr>
      <w:tr w:rsidR="006E7788" w14:paraId="3320BAF7" w14:textId="77777777" w:rsidTr="00123BEA">
        <w:trPr>
          <w:gridAfter w:val="1"/>
          <w:wAfter w:w="29" w:type="dxa"/>
        </w:trPr>
        <w:tc>
          <w:tcPr>
            <w:tcW w:w="2695" w:type="dxa"/>
          </w:tcPr>
          <w:p w14:paraId="2EBDA245" w14:textId="77777777" w:rsidR="006E7788" w:rsidRDefault="006E7788" w:rsidP="006E7788">
            <w:pPr>
              <w:pStyle w:val="BodyText"/>
              <w:rPr>
                <w:rFonts w:ascii="Arial" w:hAnsi="Arial" w:cs="Arial"/>
                <w:b/>
                <w:bCs/>
              </w:rPr>
            </w:pPr>
            <w:r>
              <w:rPr>
                <w:rFonts w:ascii="Arial" w:hAnsi="Arial" w:cs="Arial"/>
                <w:b/>
                <w:bCs/>
              </w:rPr>
              <w:t>"The Company Credit Rating"</w:t>
            </w:r>
          </w:p>
        </w:tc>
        <w:tc>
          <w:tcPr>
            <w:tcW w:w="7625" w:type="dxa"/>
          </w:tcPr>
          <w:p w14:paraId="3C070044" w14:textId="77777777" w:rsidR="006E7788" w:rsidRDefault="006E7788" w:rsidP="006E7788">
            <w:pPr>
              <w:spacing w:after="240"/>
              <w:jc w:val="both"/>
              <w:rPr>
                <w:rFonts w:ascii="Arial" w:hAnsi="Arial" w:cs="Arial"/>
              </w:rPr>
            </w:pPr>
            <w:r>
              <w:rPr>
                <w:rFonts w:ascii="Arial" w:hAnsi="Arial" w:cs="Arial"/>
              </w:rPr>
              <w:t>any one of the following:-</w:t>
            </w:r>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6E7788" w:rsidRDefault="4B9E9046" w:rsidP="006E7788">
            <w:pPr>
              <w:pStyle w:val="BodyTextIndent"/>
              <w:tabs>
                <w:tab w:val="left" w:pos="425"/>
              </w:tabs>
              <w:ind w:left="425" w:hanging="425"/>
              <w:jc w:val="both"/>
              <w:rPr>
                <w:rFonts w:ascii="Arial" w:hAnsi="Arial" w:cs="Arial"/>
              </w:rPr>
            </w:pPr>
            <w:r w:rsidRPr="5659255A">
              <w:rPr>
                <w:rFonts w:ascii="Arial" w:hAnsi="Arial" w:cs="Arial"/>
              </w:rPr>
              <w:t>(d)</w:t>
            </w:r>
            <w:r w:rsidR="006E7788">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256" w:name="_BPDCD_184"/>
            <w:r w:rsidRPr="5659255A">
              <w:rPr>
                <w:rFonts w:ascii="Arial" w:hAnsi="Arial" w:cs="Arial"/>
              </w:rPr>
              <w:t>;</w:t>
            </w:r>
            <w:bookmarkEnd w:id="256"/>
          </w:p>
        </w:tc>
      </w:tr>
      <w:tr w:rsidR="006E7788" w14:paraId="47332BF2" w14:textId="77777777" w:rsidTr="00123BEA">
        <w:trPr>
          <w:gridAfter w:val="1"/>
          <w:wAfter w:w="29" w:type="dxa"/>
        </w:trPr>
        <w:tc>
          <w:tcPr>
            <w:tcW w:w="2695" w:type="dxa"/>
          </w:tcPr>
          <w:p w14:paraId="09B1532D" w14:textId="77777777" w:rsidR="006E7788" w:rsidRDefault="006E7788" w:rsidP="006E7788">
            <w:pPr>
              <w:spacing w:after="240"/>
              <w:rPr>
                <w:rFonts w:ascii="Arial" w:hAnsi="Arial" w:cs="Arial"/>
                <w:b/>
                <w:bCs/>
              </w:rPr>
            </w:pPr>
            <w:r>
              <w:rPr>
                <w:rFonts w:ascii="Arial" w:hAnsi="Arial" w:cs="Arial"/>
                <w:b/>
                <w:bCs/>
              </w:rPr>
              <w:t xml:space="preserve"> "The Company’s Engineering Charges"</w:t>
            </w:r>
          </w:p>
        </w:tc>
        <w:tc>
          <w:tcPr>
            <w:tcW w:w="7625" w:type="dxa"/>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00123BEA">
        <w:trPr>
          <w:gridAfter w:val="1"/>
          <w:wAfter w:w="29" w:type="dxa"/>
        </w:trPr>
        <w:tc>
          <w:tcPr>
            <w:tcW w:w="2695" w:type="dxa"/>
            <w:shd w:val="clear" w:color="auto" w:fill="auto"/>
          </w:tcPr>
          <w:p w14:paraId="1129BCC2" w14:textId="74BB3E87" w:rsidR="006E7788" w:rsidRPr="00530856" w:rsidRDefault="006E7788" w:rsidP="006E7788">
            <w:pPr>
              <w:spacing w:after="240"/>
              <w:rPr>
                <w:rFonts w:ascii="Arial" w:hAnsi="Arial" w:cs="Arial"/>
                <w:b/>
                <w:bCs/>
              </w:rPr>
            </w:pPr>
            <w:bookmarkStart w:id="257" w:name="_BPDCI_185"/>
            <w:r w:rsidRPr="00530856">
              <w:rPr>
                <w:rFonts w:ascii="Arial" w:hAnsi="Arial" w:cs="Arial"/>
                <w:b/>
                <w:bCs/>
              </w:rPr>
              <w:t>"The Company Prescribed Level"</w:t>
            </w:r>
            <w:bookmarkEnd w:id="257"/>
          </w:p>
        </w:tc>
        <w:tc>
          <w:tcPr>
            <w:tcW w:w="7625" w:type="dxa"/>
            <w:shd w:val="clear" w:color="auto" w:fill="auto"/>
          </w:tcPr>
          <w:p w14:paraId="093B09CA" w14:textId="77777777" w:rsidR="006E7788" w:rsidRPr="00530856" w:rsidRDefault="006E7788" w:rsidP="006E7788">
            <w:pPr>
              <w:spacing w:after="240"/>
              <w:jc w:val="both"/>
              <w:rPr>
                <w:rFonts w:ascii="Arial" w:hAnsi="Arial" w:cs="Arial"/>
              </w:rPr>
            </w:pPr>
            <w:bookmarkStart w:id="258" w:name="_BPDCI_186"/>
            <w:r w:rsidRPr="00530856">
              <w:rPr>
                <w:rFonts w:ascii="Arial" w:hAnsi="Arial" w:cs="Arial"/>
              </w:rPr>
              <w:t xml:space="preserve">the forecast value of the regulatory asset value of </w:t>
            </w:r>
            <w:bookmarkStart w:id="259" w:name="_BPDCI_187"/>
            <w:bookmarkEnd w:id="258"/>
            <w:r>
              <w:rPr>
                <w:rFonts w:ascii="Arial" w:hAnsi="Arial" w:cs="Arial"/>
                <w:b/>
                <w:bCs/>
              </w:rPr>
              <w:t>NGET</w:t>
            </w:r>
            <w:r w:rsidRPr="00530856">
              <w:rPr>
                <w:rFonts w:ascii="Arial" w:hAnsi="Arial" w:cs="Arial"/>
              </w:rPr>
              <w:t xml:space="preserve"> </w:t>
            </w:r>
            <w:bookmarkStart w:id="260" w:name="_BPDCI_188"/>
            <w:bookmarkEnd w:id="259"/>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261" w:name="_BPDCI_189"/>
            <w:bookmarkEnd w:id="260"/>
            <w:r w:rsidRPr="00530856">
              <w:rPr>
                <w:rFonts w:ascii="Arial" w:hAnsi="Arial" w:cs="Arial"/>
              </w:rPr>
              <w:t xml:space="preserve">The Company </w:t>
            </w:r>
            <w:bookmarkStart w:id="262" w:name="_BPDCI_190"/>
            <w:bookmarkEnd w:id="261"/>
            <w:r w:rsidRPr="00530856">
              <w:rPr>
                <w:rFonts w:ascii="Arial" w:hAnsi="Arial" w:cs="Arial"/>
              </w:rPr>
              <w:t xml:space="preserve">– Transmission Owner Final Proposals" such values to be published on </w:t>
            </w:r>
            <w:bookmarkStart w:id="263" w:name="_BPDCI_191"/>
            <w:bookmarkEnd w:id="262"/>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264" w:name="_BPDCI_192"/>
            <w:bookmarkEnd w:id="263"/>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264"/>
          </w:p>
        </w:tc>
      </w:tr>
      <w:tr w:rsidR="006E7788" w14:paraId="33CB6FAE" w14:textId="77777777" w:rsidTr="00123BEA">
        <w:trPr>
          <w:gridAfter w:val="1"/>
          <w:wAfter w:w="29" w:type="dxa"/>
        </w:trPr>
        <w:tc>
          <w:tcPr>
            <w:tcW w:w="2695"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7625" w:type="dxa"/>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00123BEA">
        <w:trPr>
          <w:gridAfter w:val="1"/>
          <w:wAfter w:w="29" w:type="dxa"/>
        </w:trPr>
        <w:tc>
          <w:tcPr>
            <w:tcW w:w="2695"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6E7788" w:rsidRDefault="006E7788" w:rsidP="006E7788">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00123BEA">
        <w:trPr>
          <w:gridAfter w:val="1"/>
          <w:wAfter w:w="29" w:type="dxa"/>
        </w:trPr>
        <w:tc>
          <w:tcPr>
            <w:tcW w:w="2695" w:type="dxa"/>
          </w:tcPr>
          <w:p w14:paraId="033E96C2" w14:textId="77777777" w:rsidR="006E7788" w:rsidRDefault="006E7788" w:rsidP="006E7788">
            <w:pPr>
              <w:spacing w:after="240"/>
              <w:rPr>
                <w:rFonts w:ascii="Arial" w:hAnsi="Arial" w:cs="Arial"/>
                <w:b/>
                <w:bCs/>
              </w:rPr>
            </w:pPr>
            <w:r>
              <w:rPr>
                <w:rFonts w:ascii="Arial" w:hAnsi="Arial" w:cs="Arial"/>
                <w:b/>
                <w:bCs/>
              </w:rPr>
              <w:t>"Total System"</w:t>
            </w:r>
          </w:p>
        </w:tc>
        <w:tc>
          <w:tcPr>
            <w:tcW w:w="7625" w:type="dxa"/>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00123BEA">
        <w:trPr>
          <w:gridAfter w:val="1"/>
          <w:wAfter w:w="29" w:type="dxa"/>
        </w:trPr>
        <w:tc>
          <w:tcPr>
            <w:tcW w:w="2695" w:type="dxa"/>
          </w:tcPr>
          <w:p w14:paraId="096D5A55" w14:textId="77777777" w:rsidR="006E7788" w:rsidRDefault="006E7788" w:rsidP="006E7788">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00123BEA">
        <w:trPr>
          <w:gridAfter w:val="1"/>
          <w:wAfter w:w="29" w:type="dxa"/>
        </w:trPr>
        <w:tc>
          <w:tcPr>
            <w:tcW w:w="2695"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00123BEA">
        <w:trPr>
          <w:gridAfter w:val="1"/>
          <w:wAfter w:w="29" w:type="dxa"/>
        </w:trPr>
        <w:tc>
          <w:tcPr>
            <w:tcW w:w="2695"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7625" w:type="dxa"/>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00123BEA">
        <w:trPr>
          <w:gridAfter w:val="1"/>
          <w:wAfter w:w="29" w:type="dxa"/>
        </w:trPr>
        <w:tc>
          <w:tcPr>
            <w:tcW w:w="2695"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7625" w:type="dxa"/>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00123BEA">
        <w:trPr>
          <w:gridAfter w:val="1"/>
          <w:wAfter w:w="29" w:type="dxa"/>
        </w:trPr>
        <w:tc>
          <w:tcPr>
            <w:tcW w:w="2695" w:type="dxa"/>
          </w:tcPr>
          <w:p w14:paraId="4903D165" w14:textId="77777777" w:rsidR="006E7788" w:rsidRDefault="006E7788" w:rsidP="006E7788">
            <w:pPr>
              <w:pStyle w:val="BodyText"/>
              <w:rPr>
                <w:rFonts w:ascii="Arial" w:hAnsi="Arial" w:cs="Arial"/>
                <w:b/>
                <w:bCs/>
              </w:rPr>
            </w:pPr>
            <w:r>
              <w:rPr>
                <w:rFonts w:ascii="Arial" w:hAnsi="Arial" w:cs="Arial"/>
                <w:b/>
                <w:bCs/>
              </w:rPr>
              <w:t>"Transfer Date"</w:t>
            </w:r>
          </w:p>
        </w:tc>
        <w:tc>
          <w:tcPr>
            <w:tcW w:w="7625" w:type="dxa"/>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00123BEA">
        <w:trPr>
          <w:gridAfter w:val="1"/>
          <w:wAfter w:w="29" w:type="dxa"/>
        </w:trPr>
        <w:tc>
          <w:tcPr>
            <w:tcW w:w="2695" w:type="dxa"/>
          </w:tcPr>
          <w:p w14:paraId="2BF4EDAF" w14:textId="77777777" w:rsidR="006E7788" w:rsidRDefault="006E7788" w:rsidP="006E7788">
            <w:pPr>
              <w:pStyle w:val="BodyText"/>
              <w:rPr>
                <w:rFonts w:ascii="Arial" w:hAnsi="Arial" w:cs="Arial"/>
                <w:b/>
                <w:bCs/>
              </w:rPr>
            </w:pPr>
            <w:r>
              <w:rPr>
                <w:rFonts w:ascii="Arial" w:hAnsi="Arial" w:cs="Arial"/>
                <w:b/>
                <w:bCs/>
              </w:rPr>
              <w:t>"Transfer Scheme"</w:t>
            </w:r>
          </w:p>
        </w:tc>
        <w:tc>
          <w:tcPr>
            <w:tcW w:w="7625" w:type="dxa"/>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00123BEA">
        <w:trPr>
          <w:gridAfter w:val="1"/>
          <w:wAfter w:w="29" w:type="dxa"/>
        </w:trPr>
        <w:tc>
          <w:tcPr>
            <w:tcW w:w="2695"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7625" w:type="dxa"/>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00123BEA">
        <w:trPr>
          <w:gridAfter w:val="1"/>
          <w:wAfter w:w="29" w:type="dxa"/>
        </w:trPr>
        <w:tc>
          <w:tcPr>
            <w:tcW w:w="2695" w:type="dxa"/>
          </w:tcPr>
          <w:p w14:paraId="3924031F" w14:textId="77777777" w:rsidR="006E7788" w:rsidRDefault="006E7788" w:rsidP="006E7788">
            <w:pPr>
              <w:pStyle w:val="BodyText"/>
              <w:rPr>
                <w:rFonts w:ascii="Arial" w:hAnsi="Arial" w:cs="Arial"/>
                <w:b/>
                <w:bCs/>
              </w:rPr>
            </w:pPr>
            <w:r>
              <w:rPr>
                <w:rFonts w:ascii="Arial" w:hAnsi="Arial" w:cs="Arial"/>
                <w:b/>
                <w:bCs/>
              </w:rPr>
              <w:t>"Transmission Business"</w:t>
            </w:r>
          </w:p>
        </w:tc>
        <w:tc>
          <w:tcPr>
            <w:tcW w:w="7625" w:type="dxa"/>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00123BEA">
        <w:trPr>
          <w:gridAfter w:val="1"/>
          <w:wAfter w:w="29" w:type="dxa"/>
        </w:trPr>
        <w:tc>
          <w:tcPr>
            <w:tcW w:w="2695" w:type="dxa"/>
          </w:tcPr>
          <w:p w14:paraId="1A9A47D3" w14:textId="77777777" w:rsidR="006E7788" w:rsidRDefault="006E7788" w:rsidP="006E7788">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6E7788" w14:paraId="35D649B2" w14:textId="77777777" w:rsidTr="00123BEA">
        <w:trPr>
          <w:gridAfter w:val="1"/>
          <w:wAfter w:w="29" w:type="dxa"/>
        </w:trPr>
        <w:tc>
          <w:tcPr>
            <w:tcW w:w="2695" w:type="dxa"/>
          </w:tcPr>
          <w:p w14:paraId="4D7F1466" w14:textId="77777777" w:rsidR="006E7788" w:rsidRDefault="006E7788" w:rsidP="006E7788">
            <w:pPr>
              <w:pStyle w:val="BodyText"/>
              <w:rPr>
                <w:rFonts w:ascii="Arial" w:hAnsi="Arial" w:cs="Arial"/>
                <w:b/>
                <w:bCs/>
              </w:rPr>
            </w:pPr>
            <w:r>
              <w:rPr>
                <w:rFonts w:ascii="Arial" w:hAnsi="Arial"/>
                <w:b/>
              </w:rPr>
              <w:t>“Transmission Circuits”</w:t>
            </w:r>
          </w:p>
        </w:tc>
        <w:tc>
          <w:tcPr>
            <w:tcW w:w="7625" w:type="dxa"/>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00123BEA">
        <w:trPr>
          <w:gridAfter w:val="1"/>
          <w:wAfter w:w="29" w:type="dxa"/>
        </w:trPr>
        <w:tc>
          <w:tcPr>
            <w:tcW w:w="2695" w:type="dxa"/>
          </w:tcPr>
          <w:p w14:paraId="5DF24E51" w14:textId="77777777" w:rsidR="006E7788" w:rsidRDefault="006E7788" w:rsidP="006E7788">
            <w:pPr>
              <w:pStyle w:val="BodyText"/>
              <w:rPr>
                <w:rFonts w:ascii="Arial" w:hAnsi="Arial" w:cs="Arial"/>
                <w:b/>
                <w:bCs/>
              </w:rPr>
            </w:pPr>
            <w:r>
              <w:rPr>
                <w:rFonts w:ascii="Arial" w:hAnsi="Arial" w:cs="Arial"/>
                <w:b/>
                <w:bCs/>
              </w:rPr>
              <w:t>"Transmission Connection Assets"</w:t>
            </w:r>
          </w:p>
          <w:p w14:paraId="2F2097E4" w14:textId="77777777" w:rsidR="00F71292" w:rsidRDefault="00F71292" w:rsidP="006E7788">
            <w:pPr>
              <w:pStyle w:val="BodyText"/>
              <w:rPr>
                <w:rFonts w:ascii="Arial" w:hAnsi="Arial" w:cs="Arial"/>
                <w:b/>
                <w:bCs/>
              </w:rPr>
            </w:pPr>
          </w:p>
          <w:p w14:paraId="78D5FCAA" w14:textId="3935A5D0" w:rsidR="00D47036" w:rsidRDefault="00D47036" w:rsidP="001C24DF">
            <w:pPr>
              <w:pStyle w:val="BodyText"/>
              <w:rPr>
                <w:rFonts w:ascii="Arial" w:hAnsi="Arial" w:cs="Arial"/>
                <w:b/>
                <w:bCs/>
              </w:rPr>
            </w:pPr>
          </w:p>
        </w:tc>
        <w:tc>
          <w:tcPr>
            <w:tcW w:w="7625" w:type="dxa"/>
          </w:tcPr>
          <w:p w14:paraId="444AFF24" w14:textId="00C76734" w:rsidR="00E26B2E" w:rsidRDefault="006E7788" w:rsidP="001C24DF">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1C24DF" w14:paraId="36E57107" w14:textId="77777777" w:rsidTr="00123BEA">
        <w:trPr>
          <w:gridAfter w:val="1"/>
          <w:wAfter w:w="29" w:type="dxa"/>
        </w:trPr>
        <w:tc>
          <w:tcPr>
            <w:tcW w:w="2695" w:type="dxa"/>
          </w:tcPr>
          <w:p w14:paraId="0C414DF8" w14:textId="77777777" w:rsidR="001C24DF" w:rsidRDefault="001C24DF" w:rsidP="001C24DF">
            <w:pPr>
              <w:pStyle w:val="BodyText"/>
              <w:rPr>
                <w:rFonts w:ascii="Arial" w:hAnsi="Arial" w:cs="Arial"/>
                <w:b/>
                <w:sz w:val="24"/>
              </w:rPr>
            </w:pPr>
            <w:r w:rsidRPr="00991CA1">
              <w:rPr>
                <w:rFonts w:ascii="Arial" w:hAnsi="Arial" w:cs="Arial"/>
                <w:b/>
                <w:sz w:val="24"/>
              </w:rPr>
              <w:t>“Transmission Demand Residual”</w:t>
            </w:r>
          </w:p>
          <w:p w14:paraId="1545A160" w14:textId="77777777" w:rsidR="001C24DF" w:rsidRDefault="001C24DF" w:rsidP="006E7788">
            <w:pPr>
              <w:pStyle w:val="BodyText"/>
              <w:rPr>
                <w:rFonts w:ascii="Arial" w:hAnsi="Arial" w:cs="Arial"/>
                <w:b/>
                <w:bCs/>
              </w:rPr>
            </w:pPr>
          </w:p>
        </w:tc>
        <w:tc>
          <w:tcPr>
            <w:tcW w:w="7625" w:type="dxa"/>
          </w:tcPr>
          <w:p w14:paraId="2B4CA868" w14:textId="31DE8AF5" w:rsidR="001C24DF" w:rsidRDefault="001C24DF" w:rsidP="001C24DF">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1C24DF" w14:paraId="042A3BEA" w14:textId="77777777" w:rsidTr="00123BEA">
        <w:trPr>
          <w:gridAfter w:val="1"/>
          <w:wAfter w:w="29" w:type="dxa"/>
        </w:trPr>
        <w:tc>
          <w:tcPr>
            <w:tcW w:w="2695" w:type="dxa"/>
          </w:tcPr>
          <w:p w14:paraId="08A40916" w14:textId="77777777" w:rsidR="001C24DF" w:rsidRPr="00681D96" w:rsidRDefault="001C24DF" w:rsidP="001C24DF">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1C24DF" w:rsidRDefault="001C24DF" w:rsidP="006E7788">
            <w:pPr>
              <w:pStyle w:val="BodyText"/>
              <w:rPr>
                <w:rFonts w:ascii="Arial" w:hAnsi="Arial" w:cs="Arial"/>
                <w:b/>
                <w:bCs/>
              </w:rPr>
            </w:pPr>
          </w:p>
        </w:tc>
        <w:tc>
          <w:tcPr>
            <w:tcW w:w="7625" w:type="dxa"/>
          </w:tcPr>
          <w:p w14:paraId="692D267B" w14:textId="209A6872" w:rsidR="001C24DF" w:rsidRDefault="001C24DF" w:rsidP="006E7788">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6E7788" w14:paraId="7F8D97F4" w14:textId="77777777" w:rsidTr="00123BEA">
        <w:trPr>
          <w:gridAfter w:val="1"/>
          <w:wAfter w:w="29" w:type="dxa"/>
        </w:trPr>
        <w:tc>
          <w:tcPr>
            <w:tcW w:w="2695"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00123BEA">
        <w:trPr>
          <w:gridAfter w:val="1"/>
          <w:wAfter w:w="29" w:type="dxa"/>
        </w:trPr>
        <w:tc>
          <w:tcPr>
            <w:tcW w:w="2695" w:type="dxa"/>
          </w:tcPr>
          <w:p w14:paraId="754EB629" w14:textId="77777777" w:rsidR="006E7788" w:rsidRPr="009E79CD" w:rsidRDefault="006E7788" w:rsidP="006E7788">
            <w:pPr>
              <w:pStyle w:val="BodyText"/>
              <w:rPr>
                <w:rFonts w:ascii="Arial" w:hAnsi="Arial" w:cs="Arial"/>
                <w:b/>
                <w:bCs/>
              </w:rPr>
            </w:pPr>
            <w:r w:rsidRPr="009E79CD">
              <w:rPr>
                <w:rFonts w:ascii="Arial" w:hAnsi="Arial" w:cs="Arial"/>
                <w:b/>
                <w:bCs/>
              </w:rPr>
              <w:t>"Transmission Entry Capacity"</w:t>
            </w:r>
          </w:p>
          <w:p w14:paraId="46696D63" w14:textId="77777777" w:rsidR="00F93ED9" w:rsidRPr="009E79CD" w:rsidRDefault="00F93ED9" w:rsidP="006E7788">
            <w:pPr>
              <w:pStyle w:val="BodyText"/>
              <w:rPr>
                <w:rFonts w:ascii="Arial" w:hAnsi="Arial" w:cs="Arial"/>
                <w:b/>
                <w:bCs/>
              </w:rPr>
            </w:pPr>
          </w:p>
          <w:p w14:paraId="760B5942" w14:textId="22CB23CA" w:rsidR="00F93ED9" w:rsidRPr="009E79CD" w:rsidRDefault="009A1FA2" w:rsidP="006E7788">
            <w:pPr>
              <w:pStyle w:val="BodyText"/>
              <w:rPr>
                <w:rFonts w:ascii="Arial" w:hAnsi="Arial" w:cs="Arial"/>
                <w:b/>
                <w:bCs/>
              </w:rPr>
            </w:pPr>
            <w:r w:rsidRPr="009E79CD">
              <w:rPr>
                <w:rFonts w:ascii="Arial" w:hAnsi="Arial" w:cs="Arial"/>
                <w:b/>
                <w:bCs/>
              </w:rPr>
              <w:t>“Transmission Impact Assessment”</w:t>
            </w:r>
          </w:p>
        </w:tc>
        <w:tc>
          <w:tcPr>
            <w:tcW w:w="7625" w:type="dxa"/>
          </w:tcPr>
          <w:p w14:paraId="416E952A" w14:textId="77777777" w:rsidR="006E7788" w:rsidRPr="009E79CD" w:rsidRDefault="006E7788" w:rsidP="006E7788">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p w14:paraId="2C6C2F4A" w14:textId="152E2C64" w:rsidR="00F93ED9" w:rsidRPr="009E79CD" w:rsidRDefault="009E79CD" w:rsidP="006E7788">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6E7788" w14:paraId="14CDC2C0" w14:textId="77777777" w:rsidTr="00123BEA">
        <w:trPr>
          <w:gridAfter w:val="1"/>
          <w:wAfter w:w="29" w:type="dxa"/>
        </w:trPr>
        <w:tc>
          <w:tcPr>
            <w:tcW w:w="2695"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7625" w:type="dxa"/>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6E7788" w14:paraId="2075A67D" w14:textId="77777777" w:rsidTr="00123BEA">
        <w:trPr>
          <w:gridAfter w:val="1"/>
          <w:wAfter w:w="29" w:type="dxa"/>
        </w:trPr>
        <w:tc>
          <w:tcPr>
            <w:tcW w:w="2695" w:type="dxa"/>
          </w:tcPr>
          <w:p w14:paraId="34B5044F" w14:textId="77777777" w:rsidR="006E7788" w:rsidRDefault="006E7788" w:rsidP="006E7788">
            <w:pPr>
              <w:pStyle w:val="BodyText"/>
              <w:rPr>
                <w:rFonts w:ascii="Arial" w:hAnsi="Arial"/>
                <w:b/>
              </w:rPr>
            </w:pPr>
            <w:r>
              <w:rPr>
                <w:rFonts w:ascii="Arial" w:hAnsi="Arial"/>
                <w:b/>
              </w:rPr>
              <w:t>"Transmission Interface Site"</w:t>
            </w:r>
          </w:p>
        </w:tc>
        <w:tc>
          <w:tcPr>
            <w:tcW w:w="7625" w:type="dxa"/>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08F755CF" w14:textId="77777777" w:rsidTr="00123BEA">
        <w:trPr>
          <w:gridAfter w:val="1"/>
          <w:wAfter w:w="29" w:type="dxa"/>
        </w:trPr>
        <w:tc>
          <w:tcPr>
            <w:tcW w:w="2695" w:type="dxa"/>
          </w:tcPr>
          <w:p w14:paraId="0ABB0C21" w14:textId="394F703E" w:rsidR="006E7788" w:rsidRDefault="4B9E9046" w:rsidP="006E7788">
            <w:pPr>
              <w:pStyle w:val="BodyText"/>
              <w:rPr>
                <w:rFonts w:ascii="Arial" w:hAnsi="Arial" w:cs="Arial"/>
                <w:b/>
                <w:bCs/>
              </w:rPr>
            </w:pPr>
            <w:r w:rsidRPr="5659255A">
              <w:rPr>
                <w:rFonts w:ascii="Arial" w:hAnsi="Arial" w:cs="Arial"/>
                <w:b/>
                <w:bCs/>
              </w:rPr>
              <w:t>“Transmission Licence</w:t>
            </w:r>
            <w:r w:rsidR="2752EB9E" w:rsidRPr="5659255A">
              <w:rPr>
                <w:rFonts w:ascii="Arial" w:hAnsi="Arial" w:cs="Arial"/>
                <w:b/>
                <w:bCs/>
              </w:rPr>
              <w:t>(</w:t>
            </w:r>
            <w:r w:rsidRPr="5659255A">
              <w:rPr>
                <w:rFonts w:ascii="Arial" w:hAnsi="Arial" w:cs="Arial"/>
                <w:b/>
                <w:bCs/>
              </w:rPr>
              <w:t>s</w:t>
            </w:r>
            <w:r w:rsidR="546FEFAF" w:rsidRPr="5659255A">
              <w:rPr>
                <w:rFonts w:ascii="Arial" w:hAnsi="Arial" w:cs="Arial"/>
                <w:b/>
                <w:bCs/>
              </w:rPr>
              <w:t>)</w:t>
            </w:r>
            <w:r w:rsidRPr="5659255A">
              <w:rPr>
                <w:rFonts w:ascii="Arial" w:hAnsi="Arial" w:cs="Arial"/>
                <w:b/>
                <w:bCs/>
              </w:rPr>
              <w:t>”</w:t>
            </w:r>
          </w:p>
        </w:tc>
        <w:tc>
          <w:tcPr>
            <w:tcW w:w="7625" w:type="dxa"/>
          </w:tcPr>
          <w:p w14:paraId="44CD09A2" w14:textId="1A1ECE0B" w:rsidR="006E7788" w:rsidRDefault="4B9E9046" w:rsidP="006E7788">
            <w:pPr>
              <w:pStyle w:val="BodyText"/>
              <w:jc w:val="both"/>
              <w:rPr>
                <w:rFonts w:ascii="Arial" w:hAnsi="Arial" w:cs="Arial"/>
              </w:rPr>
            </w:pPr>
            <w:r w:rsidRPr="5659255A">
              <w:rPr>
                <w:rFonts w:ascii="Arial" w:hAnsi="Arial" w:cs="Arial"/>
              </w:rPr>
              <w:t>the transmission licence</w:t>
            </w:r>
            <w:r w:rsidR="1CAD2154" w:rsidRPr="5659255A">
              <w:rPr>
                <w:rFonts w:ascii="Arial" w:hAnsi="Arial" w:cs="Arial"/>
              </w:rPr>
              <w:t xml:space="preserve"> or licences</w:t>
            </w:r>
            <w:r w:rsidRPr="5659255A">
              <w:rPr>
                <w:rFonts w:ascii="Arial" w:hAnsi="Arial" w:cs="Arial"/>
              </w:rPr>
              <w:t xml:space="preserve"> granted</w:t>
            </w:r>
            <w:r w:rsidR="233DB1C0" w:rsidRPr="5659255A">
              <w:rPr>
                <w:rFonts w:ascii="Arial" w:hAnsi="Arial" w:cs="Arial"/>
              </w:rPr>
              <w:t xml:space="preserve"> to one or all of the </w:t>
            </w:r>
            <w:r w:rsidR="00E71F92" w:rsidRPr="5659255A">
              <w:rPr>
                <w:rFonts w:ascii="Arial" w:hAnsi="Arial" w:cs="Arial"/>
              </w:rPr>
              <w:t>Licensees</w:t>
            </w:r>
            <w:r w:rsidR="233DB1C0" w:rsidRPr="5659255A">
              <w:rPr>
                <w:rFonts w:ascii="Arial" w:hAnsi="Arial" w:cs="Arial"/>
              </w:rPr>
              <w:t>:</w:t>
            </w:r>
            <w:r w:rsidRPr="5659255A">
              <w:rPr>
                <w:rFonts w:ascii="Arial" w:hAnsi="Arial" w:cs="Arial"/>
              </w:rPr>
              <w:t xml:space="preserve">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007506DF">
              <w:rPr>
                <w:rFonts w:ascii="Arial" w:hAnsi="Arial" w:cs="Arial"/>
                <w:b/>
                <w:bCs/>
              </w:rPr>
              <w:t xml:space="preserve">, </w:t>
            </w:r>
            <w:r w:rsidR="007506DF" w:rsidRPr="00FF4ED6">
              <w:rPr>
                <w:rFonts w:ascii="Arial" w:hAnsi="Arial" w:cs="Arial"/>
              </w:rPr>
              <w:t>any</w:t>
            </w:r>
            <w:r w:rsidR="007506DF">
              <w:rPr>
                <w:rFonts w:ascii="Arial" w:hAnsi="Arial" w:cs="Arial"/>
                <w:b/>
                <w:bCs/>
              </w:rPr>
              <w:t xml:space="preserve"> Competiti</w:t>
            </w:r>
            <w:r w:rsidR="006C3233">
              <w:rPr>
                <w:rFonts w:ascii="Arial" w:hAnsi="Arial" w:cs="Arial"/>
                <w:b/>
                <w:bCs/>
              </w:rPr>
              <w:t>vely Appointed Transmission Owner</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 xml:space="preserve">under </w:t>
            </w:r>
            <w:r w:rsidR="16D325F3" w:rsidRPr="5659255A">
              <w:rPr>
                <w:rFonts w:ascii="Arial" w:hAnsi="Arial" w:cs="Arial"/>
              </w:rPr>
              <w:t>section 6(1)(b) of</w:t>
            </w:r>
            <w:r w:rsidRPr="5659255A">
              <w:rPr>
                <w:rFonts w:ascii="Arial" w:hAnsi="Arial" w:cs="Arial"/>
              </w:rPr>
              <w:t xml:space="preserve"> Act</w:t>
            </w:r>
            <w:r w:rsidR="66396969" w:rsidRPr="5659255A">
              <w:rPr>
                <w:rFonts w:ascii="Arial" w:hAnsi="Arial" w:cs="Arial"/>
              </w:rPr>
              <w:t>.</w:t>
            </w:r>
            <w:r w:rsidR="003E5B33">
              <w:rPr>
                <w:rFonts w:ascii="Arial" w:hAnsi="Arial" w:cs="Arial"/>
              </w:rPr>
              <w:t xml:space="preserve"> </w:t>
            </w:r>
            <w:r w:rsidR="64F916A8" w:rsidRPr="5659255A">
              <w:rPr>
                <w:rFonts w:ascii="Arial" w:hAnsi="Arial" w:cs="Arial"/>
              </w:rPr>
              <w:t>R</w:t>
            </w:r>
            <w:r w:rsidRPr="5659255A">
              <w:rPr>
                <w:rFonts w:ascii="Arial" w:hAnsi="Arial" w:cs="Arial"/>
              </w:rPr>
              <w:t xml:space="preserve">eferences to “transmission licensee” and “transmission licensees” will be construed in the CUSC accordingly; </w:t>
            </w:r>
          </w:p>
        </w:tc>
      </w:tr>
      <w:tr w:rsidR="006E7788" w14:paraId="2C251512" w14:textId="77777777" w:rsidTr="00123BEA">
        <w:trPr>
          <w:gridAfter w:val="1"/>
          <w:wAfter w:w="29" w:type="dxa"/>
        </w:trPr>
        <w:tc>
          <w:tcPr>
            <w:tcW w:w="2695" w:type="dxa"/>
          </w:tcPr>
          <w:p w14:paraId="13A3A465" w14:textId="77777777" w:rsidR="006E7788" w:rsidRDefault="006E7788" w:rsidP="006E7788">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00123BEA">
        <w:trPr>
          <w:gridAfter w:val="1"/>
          <w:wAfter w:w="29" w:type="dxa"/>
        </w:trPr>
        <w:tc>
          <w:tcPr>
            <w:tcW w:w="2695" w:type="dxa"/>
          </w:tcPr>
          <w:p w14:paraId="25A630FA" w14:textId="77777777" w:rsidR="006E7788" w:rsidRPr="008E5C4D" w:rsidRDefault="006E7788" w:rsidP="006E7788">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00123BEA">
        <w:trPr>
          <w:gridAfter w:val="1"/>
          <w:wAfter w:w="29" w:type="dxa"/>
        </w:trPr>
        <w:tc>
          <w:tcPr>
            <w:tcW w:w="2695" w:type="dxa"/>
          </w:tcPr>
          <w:p w14:paraId="7721F04D" w14:textId="77777777" w:rsidR="006E7788" w:rsidRDefault="006E7788" w:rsidP="006E7788">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00123BEA">
        <w:trPr>
          <w:gridAfter w:val="1"/>
          <w:wAfter w:w="29" w:type="dxa"/>
        </w:trPr>
        <w:tc>
          <w:tcPr>
            <w:tcW w:w="2695" w:type="dxa"/>
          </w:tcPr>
          <w:p w14:paraId="57F6F694" w14:textId="77777777" w:rsidR="006E7788" w:rsidRDefault="006E7788" w:rsidP="006E7788">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6E7788" w:rsidRPr="005A3444"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005A3444" w:rsidRPr="005A3444">
              <w:rPr>
                <w:rFonts w:ascii="Arial" w:hAnsi="Arial" w:cs="Arial"/>
                <w:b/>
                <w:bCs/>
              </w:rPr>
              <w:t>, Final Demand Sites</w:t>
            </w:r>
            <w:r w:rsidR="005A3444">
              <w:rPr>
                <w:rFonts w:ascii="Arial" w:hAnsi="Arial" w:cs="Arial"/>
              </w:rPr>
              <w:t xml:space="preserve"> </w:t>
            </w:r>
            <w:r w:rsidR="005A3444" w:rsidRPr="005A3444">
              <w:rPr>
                <w:rFonts w:ascii="Arial" w:hAnsi="Arial" w:cs="Arial"/>
              </w:rPr>
              <w:t>and</w:t>
            </w:r>
            <w:r w:rsidR="005A3444">
              <w:rPr>
                <w:rFonts w:ascii="Arial" w:hAnsi="Arial" w:cs="Arial"/>
                <w:b/>
                <w:bCs/>
              </w:rPr>
              <w:t xml:space="preserve"> </w:t>
            </w:r>
            <w:r w:rsidR="005A3444">
              <w:rPr>
                <w:rFonts w:ascii="Arial" w:hAnsi="Arial" w:cs="Arial"/>
              </w:rPr>
              <w:t xml:space="preserve"> </w:t>
            </w:r>
            <w:r w:rsidR="005A3444" w:rsidRPr="005A3444">
              <w:rPr>
                <w:rFonts w:ascii="Arial" w:hAnsi="Arial" w:cs="Arial"/>
                <w:b/>
                <w:bCs/>
              </w:rPr>
              <w:t>Unmetered Supply</w:t>
            </w:r>
          </w:p>
        </w:tc>
      </w:tr>
      <w:tr w:rsidR="006E7788" w14:paraId="75BF1CE0" w14:textId="77777777" w:rsidTr="00123BEA">
        <w:trPr>
          <w:gridAfter w:val="1"/>
          <w:wAfter w:w="29" w:type="dxa"/>
        </w:trPr>
        <w:tc>
          <w:tcPr>
            <w:tcW w:w="2695"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00123BEA">
        <w:trPr>
          <w:gridAfter w:val="1"/>
          <w:wAfter w:w="29" w:type="dxa"/>
        </w:trPr>
        <w:tc>
          <w:tcPr>
            <w:tcW w:w="2695"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00123BEA">
        <w:tblPrEx>
          <w:tblCellMar>
            <w:left w:w="108" w:type="dxa"/>
            <w:right w:w="108" w:type="dxa"/>
          </w:tblCellMar>
        </w:tblPrEx>
        <w:trPr>
          <w:gridAfter w:val="1"/>
          <w:wAfter w:w="29" w:type="dxa"/>
        </w:trPr>
        <w:tc>
          <w:tcPr>
            <w:tcW w:w="2695" w:type="dxa"/>
          </w:tcPr>
          <w:p w14:paraId="67D9DC0C" w14:textId="77777777" w:rsidR="006E7788" w:rsidRDefault="006E7788" w:rsidP="006E7788">
            <w:pPr>
              <w:pStyle w:val="BodyText"/>
              <w:rPr>
                <w:rFonts w:ascii="Arial" w:hAnsi="Arial" w:cs="Arial"/>
                <w:b/>
                <w:bCs/>
              </w:rPr>
            </w:pPr>
            <w:r>
              <w:rPr>
                <w:rFonts w:ascii="Arial" w:hAnsi="Arial" w:cs="Arial"/>
                <w:b/>
                <w:bCs/>
              </w:rPr>
              <w:t>“Transmission Owner Activity”</w:t>
            </w:r>
          </w:p>
        </w:tc>
        <w:tc>
          <w:tcPr>
            <w:tcW w:w="7625" w:type="dxa"/>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00123BEA">
        <w:tblPrEx>
          <w:tblCellMar>
            <w:left w:w="108" w:type="dxa"/>
            <w:right w:w="108" w:type="dxa"/>
          </w:tblCellMar>
        </w:tblPrEx>
        <w:trPr>
          <w:gridAfter w:val="1"/>
          <w:wAfter w:w="29" w:type="dxa"/>
        </w:trPr>
        <w:tc>
          <w:tcPr>
            <w:tcW w:w="2695" w:type="dxa"/>
          </w:tcPr>
          <w:p w14:paraId="7A5619BE" w14:textId="1AE3DA2A" w:rsidR="009F7A98" w:rsidRPr="009F7A98" w:rsidRDefault="00A30610" w:rsidP="006E7788">
            <w:pPr>
              <w:pStyle w:val="BodyText"/>
              <w:rPr>
                <w:rFonts w:ascii="Arial" w:hAnsi="Arial" w:cs="Arial"/>
                <w:b/>
                <w:bCs/>
              </w:rPr>
            </w:pPr>
            <w:r>
              <w:rPr>
                <w:rFonts w:ascii="Arial" w:hAnsi="Arial" w:cs="Arial"/>
                <w:b/>
              </w:rPr>
              <w:t>“</w:t>
            </w:r>
            <w:r w:rsidR="009F7A98" w:rsidRPr="002573C0">
              <w:rPr>
                <w:rFonts w:ascii="Arial" w:hAnsi="Arial" w:cs="Arial"/>
                <w:b/>
              </w:rPr>
              <w:t>Transmission Owner Price Index (TOPI)</w:t>
            </w:r>
            <w:r>
              <w:rPr>
                <w:rFonts w:ascii="Arial" w:hAnsi="Arial" w:cs="Arial"/>
                <w:b/>
              </w:rPr>
              <w:t>”</w:t>
            </w:r>
          </w:p>
        </w:tc>
        <w:tc>
          <w:tcPr>
            <w:tcW w:w="7625" w:type="dxa"/>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00123BEA">
        <w:tblPrEx>
          <w:tblCellMar>
            <w:left w:w="108" w:type="dxa"/>
            <w:right w:w="108" w:type="dxa"/>
          </w:tblCellMar>
        </w:tblPrEx>
        <w:trPr>
          <w:gridAfter w:val="1"/>
          <w:wAfter w:w="29" w:type="dxa"/>
        </w:trPr>
        <w:tc>
          <w:tcPr>
            <w:tcW w:w="2695"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00123BEA">
        <w:trPr>
          <w:gridAfter w:val="1"/>
          <w:wAfter w:w="29" w:type="dxa"/>
        </w:trPr>
        <w:tc>
          <w:tcPr>
            <w:tcW w:w="2695"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00123BEA">
        <w:trPr>
          <w:gridAfter w:val="1"/>
          <w:wAfter w:w="29" w:type="dxa"/>
        </w:trPr>
        <w:tc>
          <w:tcPr>
            <w:tcW w:w="2695" w:type="dxa"/>
          </w:tcPr>
          <w:p w14:paraId="5E534BCA" w14:textId="77777777" w:rsidR="006E7788" w:rsidRDefault="006E7788" w:rsidP="006E7788">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00123BEA">
        <w:trPr>
          <w:gridAfter w:val="1"/>
          <w:wAfter w:w="29" w:type="dxa"/>
        </w:trPr>
        <w:tc>
          <w:tcPr>
            <w:tcW w:w="2695"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00123BEA">
        <w:trPr>
          <w:gridAfter w:val="1"/>
          <w:wAfter w:w="29" w:type="dxa"/>
        </w:trPr>
        <w:tc>
          <w:tcPr>
            <w:tcW w:w="2695" w:type="dxa"/>
          </w:tcPr>
          <w:p w14:paraId="183D144D" w14:textId="77777777" w:rsidR="006E7788" w:rsidRDefault="006E7788" w:rsidP="006E7788">
            <w:pPr>
              <w:pStyle w:val="BodyText"/>
              <w:rPr>
                <w:rFonts w:ascii="Arial" w:hAnsi="Arial" w:cs="Arial"/>
                <w:b/>
                <w:bCs/>
              </w:rPr>
            </w:pPr>
            <w:r>
              <w:rPr>
                <w:rFonts w:ascii="Arial" w:hAnsi="Arial" w:cs="Arial"/>
                <w:b/>
                <w:bCs/>
              </w:rPr>
              <w:t>“Transmission Voltage”</w:t>
            </w:r>
          </w:p>
        </w:tc>
        <w:tc>
          <w:tcPr>
            <w:tcW w:w="7625" w:type="dxa"/>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00123BEA">
        <w:trPr>
          <w:gridAfter w:val="1"/>
          <w:wAfter w:w="29" w:type="dxa"/>
        </w:trPr>
        <w:tc>
          <w:tcPr>
            <w:tcW w:w="2695"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7625" w:type="dxa"/>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00123BEA">
        <w:trPr>
          <w:gridAfter w:val="1"/>
          <w:wAfter w:w="29" w:type="dxa"/>
        </w:trPr>
        <w:tc>
          <w:tcPr>
            <w:tcW w:w="2695"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7625" w:type="dxa"/>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6E7788" w14:paraId="2E1DB4D3" w14:textId="77777777" w:rsidTr="00123BEA">
        <w:trPr>
          <w:gridAfter w:val="1"/>
          <w:wAfter w:w="29" w:type="dxa"/>
        </w:trPr>
        <w:tc>
          <w:tcPr>
            <w:tcW w:w="2695" w:type="dxa"/>
          </w:tcPr>
          <w:p w14:paraId="11CF3195" w14:textId="77777777" w:rsidR="006E7788" w:rsidRDefault="006E7788" w:rsidP="006E7788">
            <w:pPr>
              <w:pStyle w:val="BodyText"/>
              <w:rPr>
                <w:rFonts w:ascii="Arial" w:hAnsi="Arial" w:cs="Arial"/>
                <w:b/>
                <w:bCs/>
              </w:rPr>
            </w:pPr>
            <w:r>
              <w:rPr>
                <w:rFonts w:ascii="Arial" w:hAnsi="Arial" w:cs="Arial"/>
                <w:b/>
                <w:bCs/>
              </w:rPr>
              <w:t>“Triad”</w:t>
            </w:r>
          </w:p>
        </w:tc>
        <w:tc>
          <w:tcPr>
            <w:tcW w:w="7625" w:type="dxa"/>
          </w:tcPr>
          <w:p w14:paraId="54ADE457" w14:textId="77777777" w:rsidR="006E7788" w:rsidRDefault="006E7788" w:rsidP="006E7788">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003E5B33">
        <w:trPr>
          <w:gridAfter w:val="1"/>
          <w:wAfter w:w="29" w:type="dxa"/>
          <w:trHeight w:val="1088"/>
        </w:trPr>
        <w:tc>
          <w:tcPr>
            <w:tcW w:w="2695" w:type="dxa"/>
          </w:tcPr>
          <w:p w14:paraId="334A7E4E" w14:textId="64190480" w:rsidR="00FC0F92" w:rsidRDefault="006E7788" w:rsidP="006E7788">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527153" w:rsidRDefault="00527153" w:rsidP="006E7788">
            <w:pPr>
              <w:tabs>
                <w:tab w:val="left" w:pos="0"/>
              </w:tabs>
              <w:rPr>
                <w:rFonts w:ascii="Arial" w:hAnsi="Arial" w:cs="Arial"/>
                <w:b/>
              </w:rPr>
            </w:pPr>
          </w:p>
          <w:p w14:paraId="73B5C5ED" w14:textId="77777777" w:rsidR="00464EBD" w:rsidRDefault="00464EBD" w:rsidP="006E7788">
            <w:pPr>
              <w:tabs>
                <w:tab w:val="left" w:pos="0"/>
              </w:tabs>
              <w:rPr>
                <w:rFonts w:ascii="Arial" w:hAnsi="Arial" w:cs="Arial"/>
                <w:b/>
              </w:rPr>
            </w:pPr>
          </w:p>
          <w:p w14:paraId="0777EE0F" w14:textId="77777777" w:rsidR="006E7788" w:rsidRPr="009625ED" w:rsidRDefault="006E7788" w:rsidP="00BA6C9C">
            <w:pPr>
              <w:tabs>
                <w:tab w:val="left" w:pos="0"/>
              </w:tabs>
              <w:rPr>
                <w:rFonts w:ascii="Arial" w:hAnsi="Arial" w:cs="Arial"/>
                <w:b/>
                <w:bCs/>
              </w:rPr>
            </w:pPr>
          </w:p>
        </w:tc>
        <w:tc>
          <w:tcPr>
            <w:tcW w:w="7625" w:type="dxa"/>
          </w:tcPr>
          <w:p w14:paraId="3BA414F3" w14:textId="4815B5FB" w:rsidR="00D47ED5"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6E7788" w:rsidRPr="007454CC" w:rsidRDefault="006E7788" w:rsidP="006E7788">
            <w:pPr>
              <w:tabs>
                <w:tab w:val="left" w:pos="0"/>
              </w:tabs>
              <w:rPr>
                <w:rFonts w:ascii="Arial" w:hAnsi="Arial" w:cs="Arial"/>
                <w:bCs/>
                <w:szCs w:val="22"/>
              </w:rPr>
            </w:pPr>
          </w:p>
          <w:p w14:paraId="452506D9" w14:textId="77777777" w:rsidR="006E7788" w:rsidRPr="007454CC" w:rsidRDefault="006E7788" w:rsidP="00BA6C9C">
            <w:pPr>
              <w:tabs>
                <w:tab w:val="left" w:pos="0"/>
              </w:tabs>
              <w:rPr>
                <w:rFonts w:ascii="Arial" w:hAnsi="Arial" w:cs="Arial"/>
              </w:rPr>
            </w:pPr>
          </w:p>
        </w:tc>
      </w:tr>
      <w:tr w:rsidR="00ED0CF6" w14:paraId="2C972219" w14:textId="77777777" w:rsidTr="00123BEA">
        <w:trPr>
          <w:gridAfter w:val="1"/>
          <w:wAfter w:w="29" w:type="dxa"/>
        </w:trPr>
        <w:tc>
          <w:tcPr>
            <w:tcW w:w="2695" w:type="dxa"/>
          </w:tcPr>
          <w:p w14:paraId="5191B96D" w14:textId="77777777" w:rsidR="00ED0CF6" w:rsidRDefault="00ED0CF6" w:rsidP="00ED0CF6">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ED0CF6" w:rsidRDefault="00ED0CF6" w:rsidP="00BA6C9C">
            <w:pPr>
              <w:tabs>
                <w:tab w:val="left" w:pos="0"/>
              </w:tabs>
              <w:rPr>
                <w:rFonts w:ascii="Arial" w:hAnsi="Arial" w:cs="Arial"/>
                <w:b/>
              </w:rPr>
            </w:pPr>
          </w:p>
        </w:tc>
        <w:tc>
          <w:tcPr>
            <w:tcW w:w="7625" w:type="dxa"/>
          </w:tcPr>
          <w:p w14:paraId="56DBAEC3" w14:textId="77777777" w:rsidR="00ED0CF6" w:rsidRDefault="00ED0CF6" w:rsidP="00ED0CF6">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ED0CF6" w:rsidRDefault="00ED0CF6" w:rsidP="00BA6C9C">
            <w:pPr>
              <w:tabs>
                <w:tab w:val="left" w:pos="0"/>
              </w:tabs>
              <w:rPr>
                <w:rFonts w:ascii="Arial" w:hAnsi="Arial" w:cs="Arial"/>
                <w:bCs/>
                <w:szCs w:val="22"/>
              </w:rPr>
            </w:pPr>
          </w:p>
        </w:tc>
      </w:tr>
      <w:tr w:rsidR="00BA6C9C" w14:paraId="491AD0F1" w14:textId="77777777" w:rsidTr="00123BEA">
        <w:trPr>
          <w:gridAfter w:val="1"/>
          <w:wAfter w:w="29" w:type="dxa"/>
        </w:trPr>
        <w:tc>
          <w:tcPr>
            <w:tcW w:w="2695" w:type="dxa"/>
          </w:tcPr>
          <w:p w14:paraId="451443CE" w14:textId="77777777" w:rsidR="00BA6C9C" w:rsidRDefault="00BA6C9C" w:rsidP="00BA6C9C">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A6C9C" w:rsidRPr="009625ED" w:rsidRDefault="00BA6C9C" w:rsidP="006E7788">
            <w:pPr>
              <w:tabs>
                <w:tab w:val="left" w:pos="0"/>
              </w:tabs>
              <w:rPr>
                <w:rFonts w:ascii="Arial" w:hAnsi="Arial" w:cs="Arial"/>
                <w:bCs/>
              </w:rPr>
            </w:pPr>
          </w:p>
        </w:tc>
        <w:tc>
          <w:tcPr>
            <w:tcW w:w="7625" w:type="dxa"/>
          </w:tcPr>
          <w:p w14:paraId="6E1121F3" w14:textId="19D99C49" w:rsidR="00BA6C9C" w:rsidRDefault="00BA6C9C" w:rsidP="00BA6C9C">
            <w:pPr>
              <w:tabs>
                <w:tab w:val="left" w:pos="0"/>
              </w:tabs>
              <w:rPr>
                <w:rFonts w:ascii="Arial" w:hAnsi="Arial" w:cs="Arial"/>
                <w:bCs/>
                <w:szCs w:val="22"/>
              </w:rPr>
            </w:pPr>
            <w:r>
              <w:rPr>
                <w:rFonts w:ascii="Arial" w:hAnsi="Arial" w:cs="Arial"/>
                <w:bCs/>
                <w:szCs w:val="22"/>
              </w:rPr>
              <w:t>t</w:t>
            </w:r>
            <w:r w:rsidR="000C2D12">
              <w:rPr>
                <w:rFonts w:ascii="Arial" w:hAnsi="Arial" w:cs="Arial"/>
                <w:bCs/>
                <w:szCs w:val="22"/>
              </w:rPr>
              <w:t>hat</w:t>
            </w:r>
            <w:r>
              <w:rPr>
                <w:rFonts w:ascii="Arial" w:hAnsi="Arial" w:cs="Arial"/>
                <w:bCs/>
                <w:szCs w:val="22"/>
              </w:rPr>
              <w:t xml:space="preserve">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A6C9C" w:rsidRPr="007454CC" w:rsidRDefault="00BA6C9C" w:rsidP="006E7788">
            <w:pPr>
              <w:tabs>
                <w:tab w:val="left" w:pos="0"/>
              </w:tabs>
              <w:rPr>
                <w:rFonts w:ascii="Arial" w:hAnsi="Arial" w:cs="Arial"/>
              </w:rPr>
            </w:pPr>
          </w:p>
        </w:tc>
      </w:tr>
      <w:tr w:rsidR="00BA6C9C" w14:paraId="0B3200CA" w14:textId="77777777" w:rsidTr="00123BEA">
        <w:trPr>
          <w:gridAfter w:val="1"/>
          <w:wAfter w:w="29" w:type="dxa"/>
        </w:trPr>
        <w:tc>
          <w:tcPr>
            <w:tcW w:w="2695" w:type="dxa"/>
          </w:tcPr>
          <w:p w14:paraId="1B11660F" w14:textId="77777777" w:rsidR="00BA6C9C" w:rsidRDefault="00BA6C9C" w:rsidP="00BA6C9C">
            <w:pPr>
              <w:tabs>
                <w:tab w:val="left" w:pos="0"/>
              </w:tabs>
              <w:rPr>
                <w:rFonts w:ascii="Arial" w:hAnsi="Arial" w:cs="Arial"/>
                <w:b/>
              </w:rPr>
            </w:pPr>
            <w:r>
              <w:rPr>
                <w:rFonts w:ascii="Arial" w:hAnsi="Arial" w:cs="Arial"/>
                <w:b/>
              </w:rPr>
              <w:t>“UMS Base Value at Risk”</w:t>
            </w:r>
          </w:p>
          <w:p w14:paraId="01698EBD" w14:textId="77777777" w:rsidR="00BA6C9C" w:rsidRPr="009625ED" w:rsidRDefault="00BA6C9C" w:rsidP="006E7788">
            <w:pPr>
              <w:tabs>
                <w:tab w:val="left" w:pos="0"/>
              </w:tabs>
              <w:rPr>
                <w:rFonts w:ascii="Arial" w:hAnsi="Arial" w:cs="Arial"/>
                <w:bCs/>
              </w:rPr>
            </w:pPr>
          </w:p>
        </w:tc>
        <w:tc>
          <w:tcPr>
            <w:tcW w:w="7625" w:type="dxa"/>
          </w:tcPr>
          <w:p w14:paraId="4103AA0D" w14:textId="77777777" w:rsidR="00BA6C9C" w:rsidRDefault="00BA6C9C" w:rsidP="00BA6C9C">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A6C9C" w:rsidRPr="007454CC" w:rsidRDefault="00BA6C9C" w:rsidP="006E7788">
            <w:pPr>
              <w:tabs>
                <w:tab w:val="left" w:pos="0"/>
              </w:tabs>
              <w:rPr>
                <w:rFonts w:ascii="Arial" w:hAnsi="Arial" w:cs="Arial"/>
              </w:rPr>
            </w:pPr>
          </w:p>
        </w:tc>
      </w:tr>
      <w:tr w:rsidR="00BA6C9C" w14:paraId="222C440E" w14:textId="77777777" w:rsidTr="00123BEA">
        <w:trPr>
          <w:gridAfter w:val="1"/>
          <w:wAfter w:w="29" w:type="dxa"/>
        </w:trPr>
        <w:tc>
          <w:tcPr>
            <w:tcW w:w="2695" w:type="dxa"/>
          </w:tcPr>
          <w:p w14:paraId="5E2A96A3" w14:textId="77777777" w:rsidR="00BA6C9C" w:rsidRDefault="00BA6C9C" w:rsidP="00BA6C9C">
            <w:pPr>
              <w:tabs>
                <w:tab w:val="left" w:pos="0"/>
              </w:tabs>
              <w:rPr>
                <w:rFonts w:ascii="Arial" w:hAnsi="Arial" w:cs="Arial"/>
                <w:b/>
              </w:rPr>
            </w:pPr>
            <w:r>
              <w:rPr>
                <w:rFonts w:ascii="Arial" w:hAnsi="Arial" w:cs="Arial"/>
                <w:b/>
              </w:rPr>
              <w:t>“UMS Tariff”</w:t>
            </w:r>
          </w:p>
          <w:p w14:paraId="7F1CACDE" w14:textId="77777777" w:rsidR="00BA6C9C" w:rsidRPr="009625ED" w:rsidRDefault="00BA6C9C" w:rsidP="006E7788">
            <w:pPr>
              <w:tabs>
                <w:tab w:val="left" w:pos="0"/>
              </w:tabs>
              <w:rPr>
                <w:rFonts w:ascii="Arial" w:hAnsi="Arial" w:cs="Arial"/>
                <w:bCs/>
              </w:rPr>
            </w:pPr>
          </w:p>
        </w:tc>
        <w:tc>
          <w:tcPr>
            <w:tcW w:w="7625" w:type="dxa"/>
          </w:tcPr>
          <w:p w14:paraId="6C01877B" w14:textId="77777777" w:rsidR="00BA6C9C" w:rsidRPr="00594DD2" w:rsidRDefault="00BA6C9C" w:rsidP="00BA6C9C">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A6C9C" w:rsidRPr="007454CC" w:rsidRDefault="00BA6C9C" w:rsidP="006E7788">
            <w:pPr>
              <w:tabs>
                <w:tab w:val="left" w:pos="0"/>
              </w:tabs>
              <w:rPr>
                <w:rFonts w:ascii="Arial" w:hAnsi="Arial" w:cs="Arial"/>
              </w:rPr>
            </w:pPr>
          </w:p>
        </w:tc>
      </w:tr>
      <w:tr w:rsidR="00BA6C9C" w14:paraId="07D69065" w14:textId="77777777" w:rsidTr="00123BEA">
        <w:trPr>
          <w:gridAfter w:val="1"/>
          <w:wAfter w:w="29" w:type="dxa"/>
        </w:trPr>
        <w:tc>
          <w:tcPr>
            <w:tcW w:w="2695" w:type="dxa"/>
          </w:tcPr>
          <w:p w14:paraId="06A9CCAB" w14:textId="77777777" w:rsidR="00BA6C9C" w:rsidRDefault="00BA6C9C" w:rsidP="00BA6C9C">
            <w:pPr>
              <w:tabs>
                <w:tab w:val="left" w:pos="0"/>
              </w:tabs>
              <w:rPr>
                <w:rFonts w:ascii="Arial" w:hAnsi="Arial" w:cs="Arial"/>
                <w:b/>
              </w:rPr>
            </w:pPr>
            <w:r>
              <w:rPr>
                <w:rFonts w:ascii="Arial" w:hAnsi="Arial" w:cs="Arial"/>
                <w:b/>
              </w:rPr>
              <w:t>“Unmetered Supply Volume”</w:t>
            </w:r>
          </w:p>
          <w:p w14:paraId="1634FEA2" w14:textId="77777777" w:rsidR="00BA6C9C" w:rsidRPr="009625ED" w:rsidRDefault="00BA6C9C" w:rsidP="006E7788">
            <w:pPr>
              <w:tabs>
                <w:tab w:val="left" w:pos="0"/>
              </w:tabs>
              <w:rPr>
                <w:rFonts w:ascii="Arial" w:hAnsi="Arial" w:cs="Arial"/>
                <w:bCs/>
              </w:rPr>
            </w:pPr>
          </w:p>
        </w:tc>
        <w:tc>
          <w:tcPr>
            <w:tcW w:w="7625" w:type="dxa"/>
          </w:tcPr>
          <w:p w14:paraId="74F01F6A" w14:textId="20663098" w:rsidR="00BA6C9C" w:rsidRPr="00247A78" w:rsidRDefault="00BA6C9C" w:rsidP="00BA6C9C">
            <w:pPr>
              <w:tabs>
                <w:tab w:val="left" w:pos="0"/>
              </w:tabs>
              <w:rPr>
                <w:rFonts w:ascii="Arial" w:hAnsi="Arial" w:cs="Arial"/>
                <w:b/>
                <w:szCs w:val="22"/>
              </w:rPr>
            </w:pPr>
            <w:r>
              <w:rPr>
                <w:rFonts w:ascii="Arial" w:hAnsi="Arial" w:cs="Arial"/>
                <w:bCs/>
                <w:szCs w:val="22"/>
              </w:rPr>
              <w:t xml:space="preserve">the amount of </w:t>
            </w:r>
            <w:r w:rsidR="003B4281">
              <w:rPr>
                <w:rFonts w:ascii="Arial" w:hAnsi="Arial" w:cs="Arial"/>
                <w:b/>
                <w:szCs w:val="22"/>
              </w:rPr>
              <w:t>E</w:t>
            </w:r>
            <w:r>
              <w:rPr>
                <w:rFonts w:ascii="Arial" w:hAnsi="Arial" w:cs="Arial"/>
                <w:b/>
                <w:szCs w:val="22"/>
              </w:rPr>
              <w:t xml:space="preserve">nergy </w:t>
            </w:r>
            <w:r>
              <w:rPr>
                <w:rFonts w:ascii="Arial" w:hAnsi="Arial" w:cs="Arial"/>
                <w:bCs/>
                <w:szCs w:val="22"/>
              </w:rPr>
              <w:t xml:space="preserve">associated with </w:t>
            </w:r>
            <w:r>
              <w:rPr>
                <w:rFonts w:ascii="Arial" w:hAnsi="Arial" w:cs="Arial"/>
                <w:b/>
                <w:szCs w:val="22"/>
              </w:rPr>
              <w:t>Unmetered Supply</w:t>
            </w:r>
          </w:p>
          <w:p w14:paraId="0A194E1E" w14:textId="77777777" w:rsidR="00BA6C9C" w:rsidRPr="007454CC" w:rsidRDefault="00BA6C9C" w:rsidP="006E7788">
            <w:pPr>
              <w:tabs>
                <w:tab w:val="left" w:pos="0"/>
              </w:tabs>
              <w:rPr>
                <w:rFonts w:ascii="Arial" w:hAnsi="Arial" w:cs="Arial"/>
              </w:rPr>
            </w:pPr>
          </w:p>
        </w:tc>
      </w:tr>
      <w:tr w:rsidR="00BA6C9C" w14:paraId="144E62C8" w14:textId="77777777" w:rsidTr="00123BEA">
        <w:trPr>
          <w:gridAfter w:val="1"/>
          <w:wAfter w:w="29" w:type="dxa"/>
        </w:trPr>
        <w:tc>
          <w:tcPr>
            <w:tcW w:w="2695" w:type="dxa"/>
          </w:tcPr>
          <w:p w14:paraId="4F2EF7DB" w14:textId="77777777" w:rsidR="00BA6C9C" w:rsidRDefault="00BA6C9C" w:rsidP="00BA6C9C">
            <w:pPr>
              <w:tabs>
                <w:tab w:val="left" w:pos="0"/>
              </w:tabs>
              <w:rPr>
                <w:rFonts w:ascii="Arial" w:hAnsi="Arial" w:cs="Arial"/>
                <w:b/>
              </w:rPr>
            </w:pPr>
            <w:r>
              <w:rPr>
                <w:rFonts w:ascii="Arial" w:hAnsi="Arial" w:cs="Arial"/>
                <w:b/>
              </w:rPr>
              <w:t>“Unmetered Supply Volume Forecast”</w:t>
            </w:r>
          </w:p>
          <w:p w14:paraId="5DBBB12D" w14:textId="77777777" w:rsidR="00BA6C9C" w:rsidRPr="009625ED" w:rsidRDefault="00BA6C9C" w:rsidP="006E7788">
            <w:pPr>
              <w:tabs>
                <w:tab w:val="left" w:pos="0"/>
              </w:tabs>
              <w:rPr>
                <w:rFonts w:ascii="Arial" w:hAnsi="Arial" w:cs="Arial"/>
                <w:bCs/>
              </w:rPr>
            </w:pPr>
          </w:p>
        </w:tc>
        <w:tc>
          <w:tcPr>
            <w:tcW w:w="7625" w:type="dxa"/>
          </w:tcPr>
          <w:p w14:paraId="2FC6D978" w14:textId="77777777" w:rsidR="00BA6C9C" w:rsidRPr="00A07ED3" w:rsidRDefault="00BA6C9C" w:rsidP="00BA6C9C">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A6C9C" w:rsidRPr="007454CC" w:rsidRDefault="00BA6C9C" w:rsidP="006E7788">
            <w:pPr>
              <w:tabs>
                <w:tab w:val="left" w:pos="0"/>
              </w:tabs>
              <w:rPr>
                <w:rFonts w:ascii="Arial" w:hAnsi="Arial" w:cs="Arial"/>
              </w:rPr>
            </w:pPr>
          </w:p>
        </w:tc>
      </w:tr>
      <w:tr w:rsidR="00B24020" w14:paraId="62400805" w14:textId="77777777" w:rsidTr="00123BEA">
        <w:trPr>
          <w:gridAfter w:val="1"/>
          <w:wAfter w:w="29" w:type="dxa"/>
        </w:trPr>
        <w:tc>
          <w:tcPr>
            <w:tcW w:w="2695" w:type="dxa"/>
          </w:tcPr>
          <w:p w14:paraId="500533ED"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A6C9C" w:rsidRPr="007454CC" w:rsidRDefault="00BA6C9C" w:rsidP="00BA6C9C">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24020" w:rsidRPr="009625ED" w:rsidRDefault="00B24020" w:rsidP="006E7788">
            <w:pPr>
              <w:tabs>
                <w:tab w:val="left" w:pos="0"/>
              </w:tabs>
              <w:rPr>
                <w:rFonts w:ascii="Arial" w:hAnsi="Arial" w:cs="Arial"/>
                <w:bCs/>
              </w:rPr>
            </w:pPr>
          </w:p>
        </w:tc>
        <w:tc>
          <w:tcPr>
            <w:tcW w:w="7625" w:type="dxa"/>
          </w:tcPr>
          <w:p w14:paraId="13563984"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A6C9C" w:rsidRPr="007454CC" w:rsidRDefault="00BA6C9C" w:rsidP="00BA6C9C">
            <w:pPr>
              <w:autoSpaceDE w:val="0"/>
              <w:autoSpaceDN w:val="0"/>
              <w:adjustRightInd w:val="0"/>
              <w:rPr>
                <w:rFonts w:ascii="Arial" w:hAnsi="Arial" w:cs="Arial"/>
                <w:szCs w:val="22"/>
                <w:lang w:eastAsia="en-GB"/>
              </w:rPr>
            </w:pPr>
          </w:p>
          <w:p w14:paraId="7355C7F5"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A6C9C" w:rsidRPr="009625ED" w:rsidRDefault="00BA6C9C" w:rsidP="00BA6C9C">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24020" w:rsidRPr="007454CC" w:rsidRDefault="00B24020" w:rsidP="006E7788">
            <w:pPr>
              <w:tabs>
                <w:tab w:val="left" w:pos="0"/>
              </w:tabs>
              <w:rPr>
                <w:rFonts w:ascii="Arial" w:hAnsi="Arial" w:cs="Arial"/>
              </w:rPr>
            </w:pPr>
          </w:p>
        </w:tc>
      </w:tr>
      <w:tr w:rsidR="006E7788" w14:paraId="5CC720A3" w14:textId="77777777" w:rsidTr="00123BEA">
        <w:trPr>
          <w:gridAfter w:val="1"/>
          <w:wAfter w:w="29" w:type="dxa"/>
        </w:trPr>
        <w:tc>
          <w:tcPr>
            <w:tcW w:w="2695" w:type="dxa"/>
          </w:tcPr>
          <w:p w14:paraId="50583BDE" w14:textId="77777777" w:rsidR="006E7788" w:rsidRDefault="006E7788" w:rsidP="006E7788">
            <w:pPr>
              <w:pStyle w:val="BodyText"/>
              <w:rPr>
                <w:rFonts w:ascii="Arial" w:hAnsi="Arial" w:cs="Arial"/>
                <w:b/>
                <w:bCs/>
              </w:rPr>
            </w:pPr>
            <w:r>
              <w:rPr>
                <w:rFonts w:ascii="Arial" w:hAnsi="Arial" w:cs="Arial"/>
                <w:b/>
                <w:bCs/>
              </w:rPr>
              <w:t>"Undertaking"</w:t>
            </w:r>
          </w:p>
          <w:p w14:paraId="5065F089" w14:textId="46AB4C1B" w:rsidR="00EE7607" w:rsidRDefault="00701D81" w:rsidP="00701D81">
            <w:pPr>
              <w:pStyle w:val="BodyText"/>
              <w:rPr>
                <w:rFonts w:ascii="Arial" w:hAnsi="Arial" w:cs="Arial"/>
                <w:b/>
                <w:bCs/>
              </w:rPr>
            </w:pPr>
            <w:r>
              <w:rPr>
                <w:rFonts w:ascii="Arial" w:hAnsi="Arial" w:cs="Arial"/>
                <w:b/>
                <w:bCs/>
              </w:rPr>
              <w:t>“Unmetered Supply”</w:t>
            </w:r>
          </w:p>
        </w:tc>
        <w:tc>
          <w:tcPr>
            <w:tcW w:w="7625" w:type="dxa"/>
          </w:tcPr>
          <w:p w14:paraId="07CD44A5" w14:textId="77777777" w:rsidR="006E7788" w:rsidRDefault="006E7788" w:rsidP="006E7788">
            <w:pPr>
              <w:spacing w:after="240"/>
              <w:jc w:val="both"/>
              <w:rPr>
                <w:rFonts w:ascii="Arial" w:hAnsi="Arial" w:cs="Arial"/>
              </w:rPr>
            </w:pPr>
            <w:r>
              <w:rPr>
                <w:rFonts w:ascii="Arial" w:hAnsi="Arial" w:cs="Arial"/>
              </w:rPr>
              <w:t>as defined in section 259 of the Companies Act 1985;</w:t>
            </w:r>
          </w:p>
          <w:p w14:paraId="71C990DB" w14:textId="7094A97D" w:rsidR="00022DEC" w:rsidRDefault="00EE7607" w:rsidP="00701D81">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6E7788" w14:paraId="7EB1895D" w14:textId="77777777" w:rsidTr="00123BEA">
        <w:trPr>
          <w:gridAfter w:val="1"/>
          <w:wAfter w:w="29" w:type="dxa"/>
        </w:trPr>
        <w:tc>
          <w:tcPr>
            <w:tcW w:w="2695" w:type="dxa"/>
          </w:tcPr>
          <w:p w14:paraId="5E3BE973" w14:textId="77777777" w:rsidR="006E7788" w:rsidRDefault="006E7788" w:rsidP="006E7788">
            <w:pPr>
              <w:pStyle w:val="BodyText"/>
              <w:rPr>
                <w:rFonts w:ascii="Arial" w:hAnsi="Arial" w:cs="Arial"/>
                <w:b/>
                <w:bCs/>
              </w:rPr>
            </w:pPr>
            <w:r>
              <w:rPr>
                <w:rFonts w:ascii="Arial" w:hAnsi="Arial" w:cs="Arial"/>
                <w:b/>
                <w:bCs/>
              </w:rPr>
              <w:t>"Unsecured Credit Cover"</w:t>
            </w:r>
          </w:p>
        </w:tc>
        <w:tc>
          <w:tcPr>
            <w:tcW w:w="7625" w:type="dxa"/>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265" w:name="_BPDCD_198"/>
            <w:r w:rsidRPr="00530856">
              <w:rPr>
                <w:rFonts w:ascii="Arial Bold" w:hAnsi="Arial Bold" w:cs="Arial"/>
                <w:b/>
                <w:bCs/>
              </w:rPr>
              <w:t xml:space="preserve">The Company </w:t>
            </w:r>
            <w:bookmarkEnd w:id="265"/>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00123BEA">
        <w:trPr>
          <w:gridAfter w:val="1"/>
          <w:wAfter w:w="29" w:type="dxa"/>
        </w:trPr>
        <w:tc>
          <w:tcPr>
            <w:tcW w:w="2695"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6E7788" w:rsidRDefault="006E7788" w:rsidP="006E7788">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266" w:name="_BPDCD_199"/>
            <w:r w:rsidRPr="00530856">
              <w:rPr>
                <w:rFonts w:ascii="Arial" w:hAnsi="Arial" w:cs="Arial"/>
                <w:color w:val="0000FF"/>
              </w:rPr>
              <w:t>;</w:t>
            </w:r>
            <w:r>
              <w:rPr>
                <w:rFonts w:ascii="Arial" w:hAnsi="Arial" w:cs="Arial"/>
                <w:color w:val="0000FF"/>
                <w:u w:val="double"/>
              </w:rPr>
              <w:t xml:space="preserve"> </w:t>
            </w:r>
            <w:bookmarkEnd w:id="266"/>
          </w:p>
        </w:tc>
      </w:tr>
      <w:tr w:rsidR="006E7788" w14:paraId="5171EDF6" w14:textId="77777777" w:rsidTr="00123BEA">
        <w:trPr>
          <w:gridAfter w:val="1"/>
          <w:wAfter w:w="29" w:type="dxa"/>
        </w:trPr>
        <w:tc>
          <w:tcPr>
            <w:tcW w:w="2695" w:type="dxa"/>
          </w:tcPr>
          <w:p w14:paraId="2048DD6E" w14:textId="77777777" w:rsidR="006E7788" w:rsidRDefault="006E7788" w:rsidP="006E7788">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00123BEA">
        <w:trPr>
          <w:gridAfter w:val="1"/>
          <w:wAfter w:w="29" w:type="dxa"/>
        </w:trPr>
        <w:tc>
          <w:tcPr>
            <w:tcW w:w="2695" w:type="dxa"/>
          </w:tcPr>
          <w:p w14:paraId="1AC2DD19" w14:textId="77777777" w:rsidR="006E7788" w:rsidRDefault="006E7788" w:rsidP="006E7788">
            <w:pPr>
              <w:pStyle w:val="BodyText"/>
              <w:rPr>
                <w:rFonts w:ascii="Arial" w:hAnsi="Arial" w:cs="Arial"/>
                <w:b/>
                <w:bCs/>
              </w:rPr>
            </w:pPr>
            <w:r>
              <w:rPr>
                <w:rFonts w:ascii="Arial" w:hAnsi="Arial" w:cs="Arial"/>
                <w:b/>
                <w:bCs/>
              </w:rPr>
              <w:t>"Use of System"</w:t>
            </w:r>
          </w:p>
        </w:tc>
        <w:tc>
          <w:tcPr>
            <w:tcW w:w="7625" w:type="dxa"/>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00123BEA">
        <w:trPr>
          <w:gridAfter w:val="1"/>
          <w:wAfter w:w="29" w:type="dxa"/>
        </w:trPr>
        <w:tc>
          <w:tcPr>
            <w:tcW w:w="2695" w:type="dxa"/>
          </w:tcPr>
          <w:p w14:paraId="5D999782" w14:textId="77777777" w:rsidR="006E7788" w:rsidRDefault="006E7788" w:rsidP="006E7788">
            <w:pPr>
              <w:pStyle w:val="BodyText"/>
              <w:rPr>
                <w:rFonts w:ascii="Arial" w:hAnsi="Arial" w:cs="Arial"/>
                <w:b/>
                <w:bCs/>
              </w:rPr>
            </w:pPr>
            <w:r>
              <w:rPr>
                <w:rFonts w:ascii="Arial" w:hAnsi="Arial" w:cs="Arial"/>
                <w:b/>
                <w:bCs/>
              </w:rPr>
              <w:t>"Use of System Application"</w:t>
            </w:r>
          </w:p>
        </w:tc>
        <w:tc>
          <w:tcPr>
            <w:tcW w:w="7625" w:type="dxa"/>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00123BEA">
        <w:trPr>
          <w:gridAfter w:val="1"/>
          <w:wAfter w:w="29" w:type="dxa"/>
        </w:trPr>
        <w:tc>
          <w:tcPr>
            <w:tcW w:w="2695"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7625" w:type="dxa"/>
          </w:tcPr>
          <w:p w14:paraId="3033CB87" w14:textId="554F3582" w:rsidR="006E7788" w:rsidRDefault="4B9E9046" w:rsidP="006E7788">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w:t>
            </w:r>
            <w:r w:rsidR="1B0D7ECA" w:rsidRPr="5659255A">
              <w:rPr>
                <w:rFonts w:ascii="Arial" w:hAnsi="Arial" w:cs="Arial"/>
              </w:rPr>
              <w:t>c</w:t>
            </w:r>
            <w:r w:rsidRPr="5659255A">
              <w:rPr>
                <w:rFonts w:ascii="Arial" w:hAnsi="Arial" w:cs="Arial"/>
              </w:rPr>
              <w:t xml:space="preserve">ondition </w:t>
            </w:r>
            <w:r w:rsidR="33A04497" w:rsidRPr="5659255A">
              <w:rPr>
                <w:rFonts w:ascii="Arial" w:hAnsi="Arial" w:cs="Arial"/>
              </w:rPr>
              <w:t>E10</w:t>
            </w:r>
            <w:r w:rsidRPr="5659255A">
              <w:rPr>
                <w:rFonts w:ascii="Arial" w:hAnsi="Arial" w:cs="Arial"/>
              </w:rPr>
              <w:t xml:space="preserve">  </w:t>
            </w:r>
            <w:r w:rsidR="10902D85" w:rsidRPr="5659255A">
              <w:rPr>
                <w:rFonts w:ascii="Arial" w:hAnsi="Arial" w:cs="Arial"/>
              </w:rPr>
              <w:t>of the</w:t>
            </w:r>
            <w:r w:rsidRPr="5659255A">
              <w:rPr>
                <w:rFonts w:ascii="Arial" w:hAnsi="Arial" w:cs="Arial"/>
              </w:rPr>
              <w:t xml:space="preserve"> </w:t>
            </w:r>
            <w:r w:rsidR="64E63F76"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t>
            </w:r>
            <w:r w:rsidR="742B66A9" w:rsidRPr="5659255A">
              <w:rPr>
                <w:rFonts w:ascii="Arial" w:hAnsi="Arial" w:cs="Arial"/>
              </w:rPr>
              <w:t xml:space="preserve">which </w:t>
            </w:r>
            <w:r w:rsidRPr="5659255A">
              <w:rPr>
                <w:rFonts w:ascii="Arial" w:hAnsi="Arial" w:cs="Arial"/>
              </w:rPr>
              <w:t xml:space="preserve">shall not include </w:t>
            </w:r>
            <w:r w:rsidRPr="5659255A">
              <w:rPr>
                <w:rFonts w:ascii="Arial" w:hAnsi="Arial" w:cs="Arial"/>
                <w:b/>
                <w:bCs/>
              </w:rPr>
              <w:t>Connection Charges</w:t>
            </w:r>
            <w:r w:rsidRPr="5659255A">
              <w:rPr>
                <w:rFonts w:ascii="Arial" w:hAnsi="Arial" w:cs="Arial"/>
              </w:rPr>
              <w:t>;</w:t>
            </w:r>
          </w:p>
        </w:tc>
      </w:tr>
      <w:tr w:rsidR="006E7788" w14:paraId="6DCB2C94" w14:textId="77777777" w:rsidTr="00123BEA">
        <w:trPr>
          <w:gridAfter w:val="1"/>
          <w:wAfter w:w="29" w:type="dxa"/>
        </w:trPr>
        <w:tc>
          <w:tcPr>
            <w:tcW w:w="2695" w:type="dxa"/>
          </w:tcPr>
          <w:p w14:paraId="6991D853" w14:textId="77777777" w:rsidR="006E7788" w:rsidRDefault="006E7788" w:rsidP="006E7788">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267" w:name="_BPDCD_200"/>
            <w:r w:rsidRPr="00530856">
              <w:rPr>
                <w:rFonts w:ascii="Arial" w:hAnsi="Arial" w:cs="Arial"/>
              </w:rPr>
              <w:t>14</w:t>
            </w:r>
            <w:bookmarkEnd w:id="267"/>
            <w:r>
              <w:rPr>
                <w:rFonts w:ascii="Arial" w:hAnsi="Arial" w:cs="Arial"/>
              </w:rPr>
              <w:t>;</w:t>
            </w:r>
          </w:p>
        </w:tc>
      </w:tr>
      <w:tr w:rsidR="006E7788" w14:paraId="4F5E3755" w14:textId="77777777" w:rsidTr="00123BEA">
        <w:trPr>
          <w:gridAfter w:val="1"/>
          <w:wAfter w:w="29" w:type="dxa"/>
        </w:trPr>
        <w:tc>
          <w:tcPr>
            <w:tcW w:w="2695" w:type="dxa"/>
          </w:tcPr>
          <w:p w14:paraId="267A1FC8" w14:textId="77777777" w:rsidR="006E7788" w:rsidRDefault="006E7788" w:rsidP="006E7788">
            <w:pPr>
              <w:pStyle w:val="BodyText"/>
              <w:rPr>
                <w:rFonts w:ascii="Arial" w:hAnsi="Arial" w:cs="Arial"/>
                <w:b/>
                <w:bCs/>
              </w:rPr>
            </w:pPr>
            <w:r>
              <w:rPr>
                <w:rFonts w:ascii="Arial" w:hAnsi="Arial" w:cs="Arial"/>
                <w:b/>
                <w:bCs/>
              </w:rPr>
              <w:t>"Use of System Interconnector Confirmation Notice"</w:t>
            </w:r>
          </w:p>
        </w:tc>
        <w:tc>
          <w:tcPr>
            <w:tcW w:w="7625" w:type="dxa"/>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00123BEA">
        <w:trPr>
          <w:gridAfter w:val="1"/>
          <w:wAfter w:w="29" w:type="dxa"/>
        </w:trPr>
        <w:tc>
          <w:tcPr>
            <w:tcW w:w="2695"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00123BEA">
        <w:trPr>
          <w:gridAfter w:val="1"/>
          <w:wAfter w:w="29" w:type="dxa"/>
        </w:trPr>
        <w:tc>
          <w:tcPr>
            <w:tcW w:w="2695"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00123BEA">
        <w:trPr>
          <w:gridAfter w:val="1"/>
          <w:wAfter w:w="29" w:type="dxa"/>
        </w:trPr>
        <w:tc>
          <w:tcPr>
            <w:tcW w:w="2695" w:type="dxa"/>
          </w:tcPr>
          <w:p w14:paraId="0BF06EE9" w14:textId="77777777" w:rsidR="006E7788" w:rsidRDefault="006E7788" w:rsidP="006E7788">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00123BEA">
        <w:trPr>
          <w:gridAfter w:val="1"/>
          <w:wAfter w:w="29" w:type="dxa"/>
        </w:trPr>
        <w:tc>
          <w:tcPr>
            <w:tcW w:w="2695"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7625" w:type="dxa"/>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00123BEA">
        <w:trPr>
          <w:gridAfter w:val="1"/>
          <w:wAfter w:w="29" w:type="dxa"/>
        </w:trPr>
        <w:tc>
          <w:tcPr>
            <w:tcW w:w="2695" w:type="dxa"/>
          </w:tcPr>
          <w:p w14:paraId="351A1364" w14:textId="77777777" w:rsidR="006E7788" w:rsidRDefault="006E7788" w:rsidP="006E7788">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00123BEA">
        <w:trPr>
          <w:gridAfter w:val="1"/>
          <w:wAfter w:w="29" w:type="dxa"/>
        </w:trPr>
        <w:tc>
          <w:tcPr>
            <w:tcW w:w="2695" w:type="dxa"/>
          </w:tcPr>
          <w:p w14:paraId="292F2D6B" w14:textId="77777777" w:rsidR="006E7788" w:rsidRDefault="006E7788" w:rsidP="006E7788">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5E3910" w:rsidRPr="002A088A" w:rsidRDefault="005E3910" w:rsidP="002A088A"/>
          <w:p w14:paraId="501CF1E6" w14:textId="77777777" w:rsidR="005E3910" w:rsidRPr="002A088A" w:rsidRDefault="005E3910" w:rsidP="002A088A"/>
          <w:p w14:paraId="152C580A" w14:textId="77777777" w:rsidR="005E3910" w:rsidRPr="002A088A" w:rsidRDefault="005E3910" w:rsidP="002A088A"/>
          <w:p w14:paraId="0FE52ABA" w14:textId="77777777" w:rsidR="005E3910" w:rsidRPr="002A088A" w:rsidRDefault="005E3910" w:rsidP="002A088A"/>
          <w:p w14:paraId="11EE18DF" w14:textId="77777777" w:rsidR="005E3910" w:rsidRPr="002A088A" w:rsidRDefault="005E3910" w:rsidP="002A088A"/>
        </w:tc>
      </w:tr>
      <w:tr w:rsidR="006E7788" w14:paraId="757215B3" w14:textId="77777777" w:rsidTr="00123BEA">
        <w:trPr>
          <w:gridAfter w:val="1"/>
          <w:wAfter w:w="29" w:type="dxa"/>
        </w:trPr>
        <w:tc>
          <w:tcPr>
            <w:tcW w:w="2695" w:type="dxa"/>
          </w:tcPr>
          <w:p w14:paraId="18DA759E" w14:textId="77777777" w:rsidR="006E7788" w:rsidRDefault="006E7788" w:rsidP="006E7788">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3A73C180" w14:textId="77777777" w:rsidTr="00123BEA">
        <w:trPr>
          <w:gridAfter w:val="1"/>
          <w:wAfter w:w="29" w:type="dxa"/>
        </w:trPr>
        <w:tc>
          <w:tcPr>
            <w:tcW w:w="2695"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7625" w:type="dxa"/>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00123BEA">
        <w:trPr>
          <w:gridAfter w:val="1"/>
          <w:wAfter w:w="29" w:type="dxa"/>
        </w:trPr>
        <w:tc>
          <w:tcPr>
            <w:tcW w:w="2695"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00123BEA">
        <w:trPr>
          <w:gridAfter w:val="1"/>
          <w:wAfter w:w="29" w:type="dxa"/>
        </w:trPr>
        <w:tc>
          <w:tcPr>
            <w:tcW w:w="2695" w:type="dxa"/>
          </w:tcPr>
          <w:p w14:paraId="12785B3E" w14:textId="1CD926E1" w:rsidR="00C86E3D" w:rsidRDefault="006E7788" w:rsidP="006E7788">
            <w:pPr>
              <w:pStyle w:val="BodyText"/>
              <w:rPr>
                <w:rFonts w:ascii="Arial" w:hAnsi="Arial" w:cs="Arial"/>
                <w:b/>
                <w:bCs/>
              </w:rPr>
            </w:pPr>
            <w:r>
              <w:rPr>
                <w:rFonts w:ascii="Arial" w:hAnsi="Arial" w:cs="Arial"/>
                <w:b/>
                <w:bCs/>
              </w:rPr>
              <w:t>"User Development"</w:t>
            </w:r>
          </w:p>
          <w:p w14:paraId="2296F2CC" w14:textId="7489C050" w:rsidR="00C86E3D" w:rsidRPr="009A47A8" w:rsidRDefault="00C86E3D" w:rsidP="006E7788">
            <w:pPr>
              <w:pStyle w:val="BodyText"/>
              <w:rPr>
                <w:rFonts w:ascii="Arial" w:hAnsi="Arial" w:cs="Arial"/>
                <w:b/>
                <w:bCs/>
                <w:szCs w:val="22"/>
              </w:rPr>
            </w:pPr>
          </w:p>
        </w:tc>
        <w:tc>
          <w:tcPr>
            <w:tcW w:w="7625" w:type="dxa"/>
          </w:tcPr>
          <w:p w14:paraId="13ED3D4D" w14:textId="45B13A70" w:rsidR="006C24FC" w:rsidRDefault="006E7788" w:rsidP="00132183">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132183" w14:paraId="71B00D59" w14:textId="77777777" w:rsidTr="00123BEA">
        <w:trPr>
          <w:gridAfter w:val="1"/>
          <w:wAfter w:w="29" w:type="dxa"/>
        </w:trPr>
        <w:tc>
          <w:tcPr>
            <w:tcW w:w="2695" w:type="dxa"/>
          </w:tcPr>
          <w:p w14:paraId="6F4DB9A9" w14:textId="4F1DF3C5" w:rsidR="00132183" w:rsidRPr="007454CC" w:rsidRDefault="00132183" w:rsidP="006E7788">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132183" w:rsidRPr="00AC1101" w:rsidRDefault="00132183" w:rsidP="006E7788">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6E7788" w14:paraId="5919F8EA" w14:textId="77777777" w:rsidTr="00123BEA">
        <w:trPr>
          <w:gridAfter w:val="1"/>
          <w:wAfter w:w="29" w:type="dxa"/>
        </w:trPr>
        <w:tc>
          <w:tcPr>
            <w:tcW w:w="2695" w:type="dxa"/>
          </w:tcPr>
          <w:p w14:paraId="2DF0FEC0" w14:textId="56EB3C47" w:rsidR="006E7788" w:rsidRPr="007454CC" w:rsidRDefault="006E7788" w:rsidP="00132183">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6E7788" w:rsidRPr="007454CC" w:rsidRDefault="006E7788" w:rsidP="0013218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268" w:name="_BPDCD_201"/>
            <w:r w:rsidRPr="007454CC">
              <w:rPr>
                <w:rFonts w:ascii="Arial Bold" w:hAnsi="Arial Bold" w:cs="Arial"/>
                <w:b/>
                <w:bCs/>
              </w:rPr>
              <w:t>The Company</w:t>
            </w:r>
            <w:r w:rsidRPr="007454CC">
              <w:rPr>
                <w:rFonts w:ascii="Arial" w:hAnsi="Arial" w:cs="Arial"/>
              </w:rPr>
              <w:t xml:space="preserve"> </w:t>
            </w:r>
            <w:bookmarkEnd w:id="268"/>
            <w:r w:rsidRPr="007454CC">
              <w:rPr>
                <w:rFonts w:ascii="Arial" w:hAnsi="Arial" w:cs="Arial"/>
              </w:rPr>
              <w:t>as calculated in accordance with Paragraph 3.26;</w:t>
            </w:r>
          </w:p>
        </w:tc>
      </w:tr>
      <w:tr w:rsidR="00132183" w14:paraId="5AA2277C" w14:textId="77777777" w:rsidTr="00123BEA">
        <w:trPr>
          <w:gridAfter w:val="1"/>
          <w:wAfter w:w="29" w:type="dxa"/>
        </w:trPr>
        <w:tc>
          <w:tcPr>
            <w:tcW w:w="2695" w:type="dxa"/>
          </w:tcPr>
          <w:p w14:paraId="4F13D950" w14:textId="77777777" w:rsidR="00132183" w:rsidRPr="007454CC" w:rsidRDefault="00132183" w:rsidP="0013218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132183" w:rsidRDefault="00132183" w:rsidP="00132183">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7625" w:type="dxa"/>
          </w:tcPr>
          <w:p w14:paraId="1633AAD1"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132183" w:rsidRPr="007454CC" w:rsidRDefault="00132183" w:rsidP="0013218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132183" w:rsidRPr="007454CC" w:rsidRDefault="00132183" w:rsidP="0013218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132183" w:rsidRDefault="00132183" w:rsidP="0013218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00123BEA">
        <w:trPr>
          <w:gridAfter w:val="1"/>
          <w:wAfter w:w="29" w:type="dxa"/>
        </w:trPr>
        <w:tc>
          <w:tcPr>
            <w:tcW w:w="2695" w:type="dxa"/>
          </w:tcPr>
          <w:p w14:paraId="546F0C36" w14:textId="77777777" w:rsidR="006E7788" w:rsidRDefault="006E7788" w:rsidP="006E7788">
            <w:pPr>
              <w:pStyle w:val="BodyText"/>
              <w:rPr>
                <w:rFonts w:ascii="Arial" w:hAnsi="Arial" w:cs="Arial"/>
                <w:b/>
                <w:bCs/>
              </w:rPr>
            </w:pPr>
            <w:r>
              <w:rPr>
                <w:rFonts w:ascii="Arial" w:hAnsi="Arial" w:cs="Arial"/>
                <w:b/>
                <w:bCs/>
              </w:rPr>
              <w:t>"User's Equipment"</w:t>
            </w:r>
          </w:p>
        </w:tc>
        <w:tc>
          <w:tcPr>
            <w:tcW w:w="7625" w:type="dxa"/>
          </w:tcPr>
          <w:p w14:paraId="43346057" w14:textId="77777777" w:rsidR="006E7788" w:rsidRDefault="006E7788" w:rsidP="006E7788">
            <w:pPr>
              <w:pStyle w:val="BodyText"/>
              <w:jc w:val="both"/>
              <w:rPr>
                <w:rFonts w:ascii="Arial" w:hAnsi="Arial" w:cs="Arial"/>
                <w:szCs w:val="22"/>
              </w:rPr>
            </w:pPr>
            <w:r>
              <w:rPr>
                <w:rFonts w:ascii="Arial" w:hAnsi="Arial" w:cs="Arial"/>
                <w:szCs w:val="22"/>
              </w:rPr>
              <w:t xml:space="preserve">Means;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t>VLP Assets</w:t>
            </w:r>
          </w:p>
        </w:tc>
      </w:tr>
      <w:tr w:rsidR="006E7788" w14:paraId="5D13CFBE" w14:textId="77777777" w:rsidTr="00123BEA">
        <w:trPr>
          <w:gridAfter w:val="1"/>
          <w:wAfter w:w="29" w:type="dxa"/>
        </w:trPr>
        <w:tc>
          <w:tcPr>
            <w:tcW w:w="2695" w:type="dxa"/>
          </w:tcPr>
          <w:p w14:paraId="70A59F34" w14:textId="77777777" w:rsidR="006E7788" w:rsidRDefault="006E7788" w:rsidP="006E7788">
            <w:pPr>
              <w:pStyle w:val="BodyText"/>
              <w:rPr>
                <w:rFonts w:ascii="Arial" w:hAnsi="Arial" w:cs="Arial"/>
                <w:b/>
                <w:bCs/>
              </w:rPr>
            </w:pPr>
            <w:r>
              <w:rPr>
                <w:rFonts w:ascii="Arial" w:hAnsi="Arial" w:cs="Arial"/>
                <w:b/>
                <w:bCs/>
              </w:rPr>
              <w:t>"User's Licence"</w:t>
            </w:r>
          </w:p>
        </w:tc>
        <w:tc>
          <w:tcPr>
            <w:tcW w:w="7625" w:type="dxa"/>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00123BEA">
        <w:trPr>
          <w:gridAfter w:val="1"/>
          <w:wAfter w:w="29" w:type="dxa"/>
        </w:trPr>
        <w:tc>
          <w:tcPr>
            <w:tcW w:w="2695"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7625" w:type="dxa"/>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00123BEA">
        <w:trPr>
          <w:gridAfter w:val="1"/>
          <w:wAfter w:w="29" w:type="dxa"/>
        </w:trPr>
        <w:tc>
          <w:tcPr>
            <w:tcW w:w="2695" w:type="dxa"/>
          </w:tcPr>
          <w:p w14:paraId="56E26B1C" w14:textId="77777777" w:rsidR="006E7788" w:rsidRPr="00E236F2" w:rsidRDefault="006E7788" w:rsidP="006E7788">
            <w:pPr>
              <w:pStyle w:val="Caption"/>
              <w:rPr>
                <w:rFonts w:ascii="Arial" w:hAnsi="Arial" w:cs="Arial"/>
                <w:bCs w:val="0"/>
              </w:rPr>
            </w:pPr>
            <w:r w:rsidRPr="00E236F2">
              <w:rPr>
                <w:rFonts w:ascii="Arial" w:hAnsi="Arial"/>
              </w:rPr>
              <w:t>“Utilities Act 2000”</w:t>
            </w:r>
          </w:p>
        </w:tc>
        <w:tc>
          <w:tcPr>
            <w:tcW w:w="7625" w:type="dxa"/>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00123BEA">
        <w:trPr>
          <w:gridAfter w:val="1"/>
          <w:wAfter w:w="29" w:type="dxa"/>
        </w:trPr>
        <w:tc>
          <w:tcPr>
            <w:tcW w:w="2695"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7625" w:type="dxa"/>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00123BEA">
        <w:trPr>
          <w:gridAfter w:val="1"/>
          <w:wAfter w:w="29" w:type="dxa"/>
        </w:trPr>
        <w:tc>
          <w:tcPr>
            <w:tcW w:w="2695"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00123BEA">
        <w:trPr>
          <w:gridAfter w:val="1"/>
          <w:wAfter w:w="29" w:type="dxa"/>
        </w:trPr>
        <w:tc>
          <w:tcPr>
            <w:tcW w:w="2695" w:type="dxa"/>
          </w:tcPr>
          <w:p w14:paraId="125F0DAB" w14:textId="77777777" w:rsidR="006E7788" w:rsidRDefault="006E7788" w:rsidP="006E7788">
            <w:pPr>
              <w:pStyle w:val="BodyText"/>
              <w:rPr>
                <w:rFonts w:ascii="Arial" w:hAnsi="Arial" w:cs="Arial"/>
                <w:b/>
                <w:bCs/>
              </w:rPr>
            </w:pPr>
            <w:r>
              <w:rPr>
                <w:rFonts w:ascii="Arial" w:hAnsi="Arial" w:cs="Arial"/>
                <w:b/>
                <w:bCs/>
              </w:rPr>
              <w:t>"Value At Risk Amendment"</w:t>
            </w:r>
          </w:p>
        </w:tc>
        <w:tc>
          <w:tcPr>
            <w:tcW w:w="7625" w:type="dxa"/>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269" w:name="_BPDCD_202"/>
            <w:r w:rsidRPr="00E236F2">
              <w:rPr>
                <w:rFonts w:ascii="Arial" w:hAnsi="Arial" w:cs="Arial"/>
              </w:rPr>
              <w:t>;</w:t>
            </w:r>
            <w:bookmarkEnd w:id="269"/>
          </w:p>
        </w:tc>
      </w:tr>
      <w:tr w:rsidR="006E7788" w14:paraId="09F37121" w14:textId="77777777" w:rsidTr="00123BEA">
        <w:trPr>
          <w:gridAfter w:val="1"/>
          <w:wAfter w:w="29" w:type="dxa"/>
        </w:trPr>
        <w:tc>
          <w:tcPr>
            <w:tcW w:w="2695"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270" w:name="_BPDCD_203"/>
            <w:r w:rsidRPr="00E236F2">
              <w:rPr>
                <w:rFonts w:ascii="Arial" w:hAnsi="Arial" w:cs="Arial"/>
              </w:rPr>
              <w:t>;</w:t>
            </w:r>
            <w:bookmarkEnd w:id="270"/>
          </w:p>
        </w:tc>
      </w:tr>
      <w:tr w:rsidR="006E7788" w14:paraId="0D5FDBB0" w14:textId="77777777" w:rsidTr="00123BEA">
        <w:trPr>
          <w:gridAfter w:val="1"/>
          <w:wAfter w:w="29" w:type="dxa"/>
        </w:trPr>
        <w:tc>
          <w:tcPr>
            <w:tcW w:w="2695"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271" w:name="_BPDCD_204"/>
            <w:r w:rsidRPr="00530856">
              <w:rPr>
                <w:rFonts w:ascii="Arial" w:hAnsi="Arial" w:cs="Arial"/>
              </w:rPr>
              <w:t>;</w:t>
            </w:r>
            <w:bookmarkEnd w:id="271"/>
          </w:p>
          <w:p w14:paraId="659E84F7" w14:textId="77777777" w:rsidR="006E7788" w:rsidRDefault="006E7788" w:rsidP="006E7788">
            <w:pPr>
              <w:pStyle w:val="BodyText"/>
              <w:jc w:val="both"/>
              <w:rPr>
                <w:rFonts w:ascii="Arial" w:hAnsi="Arial" w:cs="Arial"/>
              </w:rPr>
            </w:pPr>
          </w:p>
        </w:tc>
      </w:tr>
      <w:tr w:rsidR="006E7788" w14:paraId="455AAED3" w14:textId="77777777" w:rsidTr="00123BEA">
        <w:trPr>
          <w:gridAfter w:val="1"/>
          <w:wAfter w:w="29" w:type="dxa"/>
        </w:trPr>
        <w:tc>
          <w:tcPr>
            <w:tcW w:w="2695" w:type="dxa"/>
          </w:tcPr>
          <w:p w14:paraId="317BAE41" w14:textId="77777777" w:rsidR="006E7788" w:rsidRDefault="006E7788" w:rsidP="006E7788">
            <w:pPr>
              <w:pStyle w:val="BodyText"/>
              <w:rPr>
                <w:rFonts w:ascii="Arial" w:hAnsi="Arial" w:cs="Arial"/>
                <w:b/>
                <w:bCs/>
              </w:rPr>
            </w:pPr>
            <w:r>
              <w:rPr>
                <w:rFonts w:ascii="Arial" w:hAnsi="Arial" w:cs="Arial"/>
                <w:b/>
                <w:bCs/>
              </w:rPr>
              <w:t>“Voting Group”</w:t>
            </w:r>
          </w:p>
        </w:tc>
        <w:tc>
          <w:tcPr>
            <w:tcW w:w="7625" w:type="dxa"/>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00123BEA">
        <w:trPr>
          <w:gridAfter w:val="1"/>
          <w:wAfter w:w="29" w:type="dxa"/>
        </w:trPr>
        <w:tc>
          <w:tcPr>
            <w:tcW w:w="2695" w:type="dxa"/>
          </w:tcPr>
          <w:p w14:paraId="42F1B7C8" w14:textId="77777777" w:rsidR="006E7788" w:rsidRDefault="006E7788" w:rsidP="006E7788">
            <w:pPr>
              <w:pStyle w:val="BodyText"/>
              <w:rPr>
                <w:rFonts w:ascii="Arial" w:hAnsi="Arial" w:cs="Arial"/>
                <w:b/>
                <w:bCs/>
              </w:rPr>
            </w:pPr>
            <w:r>
              <w:rPr>
                <w:rFonts w:ascii="Arial" w:hAnsi="Arial" w:cs="Arial"/>
                <w:b/>
                <w:bCs/>
              </w:rPr>
              <w:t>"Voting Sub-Group”</w:t>
            </w:r>
          </w:p>
        </w:tc>
        <w:tc>
          <w:tcPr>
            <w:tcW w:w="7625" w:type="dxa"/>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00123BEA">
        <w:trPr>
          <w:gridAfter w:val="1"/>
          <w:wAfter w:w="29" w:type="dxa"/>
        </w:trPr>
        <w:tc>
          <w:tcPr>
            <w:tcW w:w="2695"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7625" w:type="dxa"/>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00123BEA">
        <w:trPr>
          <w:gridAfter w:val="1"/>
          <w:wAfter w:w="29" w:type="dxa"/>
        </w:trPr>
        <w:tc>
          <w:tcPr>
            <w:tcW w:w="2695" w:type="dxa"/>
          </w:tcPr>
          <w:p w14:paraId="40B685B4" w14:textId="77777777" w:rsidR="006E7788" w:rsidRDefault="006E7788" w:rsidP="006E7788">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6E7788" w:rsidRDefault="006E7788" w:rsidP="006E7788">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6E7788" w14:paraId="0B03C047" w14:textId="77777777" w:rsidTr="00123BEA">
        <w:trPr>
          <w:gridAfter w:val="1"/>
          <w:wAfter w:w="29" w:type="dxa"/>
        </w:trPr>
        <w:tc>
          <w:tcPr>
            <w:tcW w:w="2695" w:type="dxa"/>
          </w:tcPr>
          <w:p w14:paraId="1662CD0B" w14:textId="77777777" w:rsidR="006E7788" w:rsidRDefault="006E7788" w:rsidP="006E7788">
            <w:pPr>
              <w:pStyle w:val="BodyText"/>
              <w:rPr>
                <w:rFonts w:ascii="Arial" w:hAnsi="Arial" w:cs="Arial"/>
                <w:b/>
                <w:bCs/>
              </w:rPr>
            </w:pPr>
            <w:r>
              <w:rPr>
                <w:rFonts w:ascii="Arial" w:hAnsi="Arial" w:cs="Arial"/>
                <w:b/>
                <w:bCs/>
              </w:rPr>
              <w:t>“VLP Assets”</w:t>
            </w:r>
          </w:p>
        </w:tc>
        <w:tc>
          <w:tcPr>
            <w:tcW w:w="7625" w:type="dxa"/>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00123BEA">
        <w:trPr>
          <w:gridAfter w:val="1"/>
          <w:wAfter w:w="29" w:type="dxa"/>
        </w:trPr>
        <w:tc>
          <w:tcPr>
            <w:tcW w:w="2695"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7625" w:type="dxa"/>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6E7788" w14:paraId="623B1DE0" w14:textId="77777777" w:rsidTr="00123BEA">
        <w:trPr>
          <w:gridAfter w:val="1"/>
          <w:wAfter w:w="29" w:type="dxa"/>
        </w:trPr>
        <w:tc>
          <w:tcPr>
            <w:tcW w:w="2695"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7625" w:type="dxa"/>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6E7788" w14:paraId="648265DC" w14:textId="77777777" w:rsidTr="00123BEA">
        <w:trPr>
          <w:gridAfter w:val="1"/>
          <w:wAfter w:w="29" w:type="dxa"/>
        </w:trPr>
        <w:tc>
          <w:tcPr>
            <w:tcW w:w="2695"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00123BEA">
        <w:trPr>
          <w:gridAfter w:val="1"/>
          <w:wAfter w:w="29" w:type="dxa"/>
        </w:trPr>
        <w:tc>
          <w:tcPr>
            <w:tcW w:w="2695"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00123BEA">
        <w:trPr>
          <w:gridAfter w:val="1"/>
          <w:wAfter w:w="29" w:type="dxa"/>
        </w:trPr>
        <w:tc>
          <w:tcPr>
            <w:tcW w:w="2695" w:type="dxa"/>
          </w:tcPr>
          <w:p w14:paraId="2D09E729" w14:textId="77777777" w:rsidR="006E7788" w:rsidRDefault="006E7788" w:rsidP="006E7788">
            <w:pPr>
              <w:pStyle w:val="BodyText"/>
              <w:rPr>
                <w:rFonts w:ascii="Arial" w:hAnsi="Arial" w:cs="Arial"/>
                <w:b/>
                <w:bCs/>
              </w:rPr>
            </w:pPr>
            <w:r>
              <w:rPr>
                <w:rFonts w:ascii="Arial" w:hAnsi="Arial"/>
                <w:b/>
              </w:rPr>
              <w:t>“Wider Transmission Reinforcement Works”</w:t>
            </w:r>
          </w:p>
        </w:tc>
        <w:tc>
          <w:tcPr>
            <w:tcW w:w="7625" w:type="dxa"/>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00123BEA">
        <w:trPr>
          <w:gridAfter w:val="1"/>
          <w:wAfter w:w="29" w:type="dxa"/>
        </w:trPr>
        <w:tc>
          <w:tcPr>
            <w:tcW w:w="2695"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7625" w:type="dxa"/>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00123BEA">
        <w:trPr>
          <w:gridAfter w:val="1"/>
          <w:wAfter w:w="29" w:type="dxa"/>
          <w:trHeight w:val="1201"/>
        </w:trPr>
        <w:tc>
          <w:tcPr>
            <w:tcW w:w="2695" w:type="dxa"/>
          </w:tcPr>
          <w:p w14:paraId="2D275E2C" w14:textId="7A65420E" w:rsidR="006E7788" w:rsidRDefault="006E7788" w:rsidP="006E7788">
            <w:pPr>
              <w:pStyle w:val="BodyText"/>
              <w:rPr>
                <w:rFonts w:ascii="Arial" w:hAnsi="Arial" w:cs="Arial"/>
                <w:b/>
                <w:bCs/>
                <w:lang w:val="en-US"/>
              </w:rPr>
            </w:pPr>
            <w:bookmarkStart w:id="272"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272"/>
          </w:p>
        </w:tc>
        <w:tc>
          <w:tcPr>
            <w:tcW w:w="7625" w:type="dxa"/>
          </w:tcPr>
          <w:p w14:paraId="5A549174" w14:textId="6169EC87" w:rsidR="006E7788" w:rsidRDefault="006E7788" w:rsidP="006E7788">
            <w:pPr>
              <w:pStyle w:val="BodyText"/>
              <w:jc w:val="both"/>
              <w:rPr>
                <w:rFonts w:ascii="Arial" w:hAnsi="Arial" w:cs="Arial"/>
              </w:rPr>
            </w:pPr>
            <w:bookmarkStart w:id="273" w:name="_BPDCD_206"/>
            <w:bookmarkStart w:id="274" w:name="_DV_C29"/>
            <w:r w:rsidRPr="00530856">
              <w:rPr>
                <w:rStyle w:val="DeltaViewInsertion"/>
                <w:rFonts w:ascii="Arial" w:hAnsi="Arial" w:cs="Arial"/>
                <w:color w:val="auto"/>
                <w:u w:val="none"/>
              </w:rPr>
              <w:t xml:space="preserve">as </w:t>
            </w:r>
            <w:bookmarkEnd w:id="273"/>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274"/>
          </w:p>
        </w:tc>
      </w:tr>
      <w:tr w:rsidR="006E7788" w14:paraId="60F2A4AB" w14:textId="77777777" w:rsidTr="00123BEA">
        <w:trPr>
          <w:gridAfter w:val="1"/>
          <w:wAfter w:w="29" w:type="dxa"/>
          <w:trHeight w:val="1201"/>
        </w:trPr>
        <w:tc>
          <w:tcPr>
            <w:tcW w:w="2695"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t>"</w:t>
            </w:r>
            <w:bookmarkStart w:id="275" w:name="_BPDCD_207"/>
            <w:r w:rsidRPr="00530856">
              <w:rPr>
                <w:rStyle w:val="DeltaViewInsertion"/>
                <w:rFonts w:ascii="Arial" w:hAnsi="Arial" w:cs="Arial"/>
                <w:b/>
                <w:bCs/>
                <w:color w:val="auto"/>
                <w:u w:val="none"/>
              </w:rPr>
              <w:t xml:space="preserve">Workgroup </w:t>
            </w:r>
            <w:bookmarkStart w:id="276" w:name="_DV_M8"/>
            <w:bookmarkEnd w:id="275"/>
            <w:bookmarkEnd w:id="276"/>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277" w:name="_DV_M9"/>
            <w:bookmarkEnd w:id="277"/>
            <w:r w:rsidRPr="00530856">
              <w:rPr>
                <w:rFonts w:ascii="Arial" w:hAnsi="Arial" w:cs="Arial"/>
                <w:b/>
                <w:bCs/>
                <w:lang w:val="en-US"/>
              </w:rPr>
              <w:t>"</w:t>
            </w:r>
          </w:p>
        </w:tc>
        <w:tc>
          <w:tcPr>
            <w:tcW w:w="7625" w:type="dxa"/>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78"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79" w:name="_DV_M10"/>
            <w:bookmarkEnd w:id="278"/>
            <w:bookmarkEnd w:id="279"/>
            <w:r w:rsidRPr="00530856">
              <w:rPr>
                <w:rFonts w:ascii="Arial" w:hAnsi="Arial" w:cs="Arial"/>
              </w:rPr>
              <w:t xml:space="preserve"> </w:t>
            </w:r>
            <w:r w:rsidRPr="00530856">
              <w:rPr>
                <w:rFonts w:ascii="Arial" w:hAnsi="Arial" w:cs="Arial"/>
                <w:b/>
                <w:bCs/>
              </w:rPr>
              <w:t xml:space="preserve">Workgroup Alternative CUSC Modification </w:t>
            </w:r>
            <w:bookmarkStart w:id="280" w:name="_BPDCI_208"/>
            <w:bookmarkStart w:id="281" w:name="_DV_C21"/>
            <w:r w:rsidRPr="00530856">
              <w:rPr>
                <w:rFonts w:ascii="Arial" w:hAnsi="Arial" w:cs="Arial"/>
                <w:bCs/>
              </w:rPr>
              <w:t>to</w:t>
            </w:r>
            <w:r w:rsidRPr="00530856">
              <w:rPr>
                <w:rFonts w:ascii="Arial" w:hAnsi="Arial" w:cs="Arial"/>
                <w:b/>
                <w:bCs/>
              </w:rPr>
              <w:t xml:space="preserve"> </w:t>
            </w:r>
            <w:bookmarkEnd w:id="280"/>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82" w:name="_DV_X17"/>
            <w:bookmarkStart w:id="283" w:name="_DV_C22"/>
            <w:bookmarkEnd w:id="281"/>
            <w:r w:rsidRPr="00530856">
              <w:rPr>
                <w:rStyle w:val="DeltaViewMoveDestination"/>
                <w:rFonts w:ascii="Arial" w:hAnsi="Arial" w:cs="Arial"/>
                <w:color w:val="auto"/>
                <w:u w:val="none"/>
              </w:rPr>
              <w:t xml:space="preserve">which contains the information </w:t>
            </w:r>
            <w:bookmarkStart w:id="284" w:name="_DV_C23"/>
            <w:bookmarkEnd w:id="282"/>
            <w:bookmarkEnd w:id="283"/>
            <w:r w:rsidRPr="00530856">
              <w:rPr>
                <w:rStyle w:val="DeltaViewInsertion"/>
                <w:rFonts w:ascii="Arial" w:hAnsi="Arial" w:cs="Arial"/>
                <w:color w:val="auto"/>
                <w:u w:val="none"/>
              </w:rPr>
              <w:t>referred to at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85" w:name="_DV_M11"/>
            <w:bookmarkEnd w:id="284"/>
            <w:bookmarkEnd w:id="285"/>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00123BEA">
        <w:trPr>
          <w:gridAfter w:val="1"/>
          <w:wAfter w:w="29" w:type="dxa"/>
          <w:trHeight w:val="1201"/>
        </w:trPr>
        <w:tc>
          <w:tcPr>
            <w:tcW w:w="2695"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6E7788" w:rsidRPr="00530856" w:rsidRDefault="006E7788" w:rsidP="006E7788">
            <w:pPr>
              <w:pStyle w:val="BodyText"/>
              <w:jc w:val="both"/>
              <w:rPr>
                <w:rFonts w:ascii="Arial" w:hAnsi="Arial" w:cs="Arial"/>
              </w:rPr>
            </w:pPr>
            <w:bookmarkStart w:id="286" w:name="_BPDCD_211"/>
            <w:r w:rsidRPr="00530856">
              <w:rPr>
                <w:rFonts w:ascii="Arial" w:hAnsi="Arial" w:cs="Arial"/>
              </w:rPr>
              <w:t xml:space="preserve">an </w:t>
            </w:r>
            <w:bookmarkEnd w:id="286"/>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87"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88" w:name="_DV_M12"/>
            <w:bookmarkEnd w:id="287"/>
            <w:bookmarkEnd w:id="288"/>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89" w:name="_DV_C26"/>
            <w:r w:rsidRPr="00530856">
              <w:rPr>
                <w:rStyle w:val="DeltaViewInsertion"/>
                <w:rFonts w:ascii="Arial" w:hAnsi="Arial" w:cs="Arial"/>
                <w:color w:val="auto"/>
                <w:u w:val="none"/>
              </w:rPr>
              <w:t>majority of the</w:t>
            </w:r>
            <w:bookmarkStart w:id="290" w:name="_DV_M13"/>
            <w:bookmarkEnd w:id="289"/>
            <w:bookmarkEnd w:id="290"/>
            <w:r w:rsidRPr="00530856">
              <w:rPr>
                <w:rFonts w:ascii="Arial" w:hAnsi="Arial" w:cs="Arial"/>
              </w:rPr>
              <w:t xml:space="preserve"> members</w:t>
            </w:r>
            <w:bookmarkStart w:id="291"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sidR="0090418F">
              <w:rPr>
                <w:rStyle w:val="DeltaViewInsertion"/>
                <w:rFonts w:ascii="Arial" w:hAnsi="Arial" w:cs="Arial"/>
                <w:color w:val="auto"/>
                <w:u w:val="none"/>
              </w:rPr>
              <w:t>person</w:t>
            </w:r>
            <w:bookmarkStart w:id="292" w:name="_DV_M14"/>
            <w:bookmarkEnd w:id="291"/>
            <w:bookmarkEnd w:id="292"/>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B7B05" w14:textId="77777777" w:rsidR="00AD568C" w:rsidRDefault="00AD568C">
      <w:r>
        <w:separator/>
      </w:r>
    </w:p>
  </w:endnote>
  <w:endnote w:type="continuationSeparator" w:id="0">
    <w:p w14:paraId="22AACB8C" w14:textId="77777777" w:rsidR="00AD568C" w:rsidRDefault="00AD568C">
      <w:r>
        <w:continuationSeparator/>
      </w:r>
    </w:p>
  </w:endnote>
  <w:endnote w:type="continuationNotice" w:id="1">
    <w:p w14:paraId="3D9AB176" w14:textId="77777777" w:rsidR="00AD568C" w:rsidRDefault="00AD56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57AB56ED" w:rsidR="00BA40C9" w:rsidRDefault="00BA40C9" w:rsidP="001E3243">
    <w:pPr>
      <w:autoSpaceDE w:val="0"/>
      <w:autoSpaceDN w:val="0"/>
      <w:adjustRightInd w:val="0"/>
      <w:ind w:right="-852"/>
    </w:pPr>
    <w:bookmarkStart w:id="1"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1"/>
    <w:r w:rsidRPr="00DE41AF">
      <w:rPr>
        <w:rFonts w:ascii="Arial" w:hAnsi="Arial" w:cs="Arial"/>
        <w:sz w:val="20"/>
        <w:szCs w:val="20"/>
        <w:lang w:eastAsia="en-GB"/>
      </w:rPr>
      <w:t>v</w:t>
    </w:r>
    <w:r w:rsidR="0036043A">
      <w:rPr>
        <w:rFonts w:ascii="Arial" w:hAnsi="Arial" w:cs="Arial"/>
        <w:sz w:val="20"/>
        <w:szCs w:val="20"/>
        <w:lang w:eastAsia="en-GB"/>
      </w:rPr>
      <w:t>2</w:t>
    </w:r>
    <w:r>
      <w:rPr>
        <w:rFonts w:ascii="Arial" w:hAnsi="Arial" w:cs="Arial"/>
        <w:sz w:val="20"/>
        <w:szCs w:val="20"/>
        <w:lang w:eastAsia="en-GB"/>
      </w:rPr>
      <w:t>.</w:t>
    </w:r>
    <w:r w:rsidR="00EF3541">
      <w:rPr>
        <w:rFonts w:ascii="Arial" w:hAnsi="Arial" w:cs="Arial"/>
        <w:sz w:val="20"/>
        <w:szCs w:val="20"/>
        <w:lang w:eastAsia="en-GB"/>
      </w:rPr>
      <w:t>3</w:t>
    </w:r>
    <w:r w:rsidR="00CB4D79">
      <w:rPr>
        <w:rFonts w:ascii="Arial" w:hAnsi="Arial" w:cs="Arial"/>
        <w:sz w:val="20"/>
        <w:szCs w:val="20"/>
        <w:lang w:eastAsia="en-GB"/>
      </w:rPr>
      <w:t xml:space="preserve"> </w:t>
    </w:r>
    <w:r w:rsidR="00EF3541">
      <w:rPr>
        <w:rFonts w:ascii="Arial" w:hAnsi="Arial" w:cs="Arial"/>
        <w:sz w:val="20"/>
        <w:szCs w:val="20"/>
        <w:lang w:eastAsia="en-GB"/>
      </w:rPr>
      <w:t>13 May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C8655" w14:textId="77777777" w:rsidR="00AD568C" w:rsidRDefault="00AD568C">
      <w:r>
        <w:separator/>
      </w:r>
    </w:p>
  </w:footnote>
  <w:footnote w:type="continuationSeparator" w:id="0">
    <w:p w14:paraId="36B4FBC1" w14:textId="77777777" w:rsidR="00AD568C" w:rsidRDefault="00AD568C">
      <w:r>
        <w:continuationSeparator/>
      </w:r>
    </w:p>
  </w:footnote>
  <w:footnote w:type="continuationNotice" w:id="1">
    <w:p w14:paraId="019CB67B" w14:textId="77777777" w:rsidR="00AD568C" w:rsidRDefault="00AD568C"/>
  </w:footnote>
  <w:footnote w:id="2">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0FF563CE" w:rsidR="00BA40C9" w:rsidRDefault="00BA40C9" w:rsidP="00AE3A4F">
    <w:pPr>
      <w:pStyle w:val="Header"/>
      <w:tabs>
        <w:tab w:val="left" w:pos="1531"/>
      </w:tabs>
      <w:rPr>
        <w:rFonts w:ascii="Arial" w:hAnsi="Arial" w:cs="Arial"/>
        <w:sz w:val="20"/>
      </w:rPr>
    </w:pPr>
    <w:r>
      <w:rPr>
        <w:rFonts w:ascii="Arial" w:hAnsi="Arial" w:cs="Arial"/>
        <w:sz w:val="20"/>
      </w:rPr>
      <w:t>CUSC v</w:t>
    </w:r>
    <w:r w:rsidR="0036043A">
      <w:rPr>
        <w:rFonts w:ascii="Arial" w:hAnsi="Arial" w:cs="Arial"/>
        <w:sz w:val="20"/>
      </w:rPr>
      <w:t>2</w:t>
    </w:r>
    <w:r w:rsidR="000A6D23">
      <w:rPr>
        <w:rFonts w:ascii="Arial" w:hAnsi="Arial" w:cs="Arial"/>
        <w:sz w:val="20"/>
      </w:rPr>
      <w:t>.</w:t>
    </w:r>
    <w:r w:rsidR="00EF3541">
      <w:rPr>
        <w:rFonts w:ascii="Arial" w:hAnsi="Arial" w:cs="Arial"/>
        <w:sz w:val="20"/>
      </w:rPr>
      <w:t>3</w:t>
    </w:r>
  </w:p>
  <w:p w14:paraId="36D7B9BD" w14:textId="689D0C0D" w:rsidR="00D41B10" w:rsidRDefault="00D41B10" w:rsidP="00AE3A4F">
    <w:pPr>
      <w:pStyle w:val="Header"/>
      <w:tabs>
        <w:tab w:val="left" w:pos="1531"/>
      </w:tabs>
    </w:pPr>
    <w:ins w:id="0" w:author="Chris Warburton (NESO)" w:date="2025-06-03T12:16:00Z" w16du:dateUtc="2025-06-03T11:16:00Z">
      <w:r>
        <w:rPr>
          <w:rFonts w:ascii="Arial" w:hAnsi="Arial"/>
          <w:color w:val="FF0000"/>
        </w:rPr>
        <w:t>This is the draft legal text for CMP4</w:t>
      </w:r>
      <w:r>
        <w:rPr>
          <w:noProof/>
          <w:sz w:val="24"/>
          <w:lang w:eastAsia="en-GB"/>
        </w:rPr>
        <mc:AlternateContent>
          <mc:Choice Requires="wps">
            <w:drawing>
              <wp:anchor distT="0" distB="0" distL="114300" distR="114300" simplePos="0" relativeHeight="251659264" behindDoc="1" locked="0" layoutInCell="0" allowOverlap="1" wp14:anchorId="6BE42FC1" wp14:editId="2C08F893">
                <wp:simplePos x="0" y="0"/>
                <wp:positionH relativeFrom="margin">
                  <wp:align>center</wp:align>
                </wp:positionH>
                <wp:positionV relativeFrom="margin">
                  <wp:align>center</wp:align>
                </wp:positionV>
                <wp:extent cx="5237480" cy="659765"/>
                <wp:effectExtent l="0" t="0" r="0" b="0"/>
                <wp:wrapNone/>
                <wp:docPr id="1734712522" name="PowerPlusWaterMarkObject3578310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6597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2649B0E" w14:textId="77777777" w:rsidR="00D41B10" w:rsidRDefault="00D41B10" w:rsidP="00D41B10">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wps:txbx>
                      <wps:bodyPr vertOverflow="clip" horzOverflow="clip"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BE42FC1" id="_x0000_t202" coordsize="21600,21600" o:spt="202" path="m,l,21600r21600,l21600,xe">
                <v:stroke joinstyle="miter"/>
                <v:path gradientshapeok="t" o:connecttype="rect"/>
              </v:shapetype>
              <v:shape id="PowerPlusWaterMarkObject357831064" o:spid="_x0000_s1026" type="#_x0000_t202" style="position:absolute;margin-left:0;margin-top:0;width:412.4pt;height:51.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" o:allowincell="f" filled="f" stroked="f">
                <v:stroke joinstyle="round"/>
                <o:lock v:ext="edit" shapetype="t"/>
                <v:textbox style="mso-fit-shape-to-text:t">
                  <w:txbxContent>
                    <w:p w14:paraId="02649B0E" w14:textId="77777777" w:rsidR="00D41B10" w:rsidRDefault="00D41B10" w:rsidP="00D41B10">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Pr>
          <w:rFonts w:ascii="Arial" w:hAnsi="Arial"/>
          <w:color w:val="FF0000"/>
        </w:rPr>
        <w:t>48</w: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63329617" w:rsidR="00AE3A4F" w:rsidRDefault="00AE3A4F" w:rsidP="00AE3A4F">
    <w:pPr>
      <w:pStyle w:val="Header"/>
      <w:rPr>
        <w:ins w:id="293" w:author="Chris Warburton (NESO)" w:date="2025-06-03T12:16:00Z" w16du:dateUtc="2025-06-03T11:16:00Z"/>
        <w:rFonts w:ascii="Arial" w:hAnsi="Arial" w:cs="Arial"/>
        <w:sz w:val="20"/>
      </w:rPr>
    </w:pPr>
    <w:r>
      <w:tab/>
    </w:r>
    <w:r>
      <w:rPr>
        <w:rFonts w:ascii="Arial" w:hAnsi="Arial" w:cs="Arial"/>
        <w:sz w:val="20"/>
      </w:rPr>
      <w:t>CUSC v</w:t>
    </w:r>
    <w:r w:rsidR="0036043A">
      <w:rPr>
        <w:rFonts w:ascii="Arial" w:hAnsi="Arial" w:cs="Arial"/>
        <w:sz w:val="20"/>
      </w:rPr>
      <w:t>2</w:t>
    </w:r>
    <w:r>
      <w:rPr>
        <w:rFonts w:ascii="Arial" w:hAnsi="Arial" w:cs="Arial"/>
        <w:sz w:val="20"/>
      </w:rPr>
      <w:t>.</w:t>
    </w:r>
    <w:r w:rsidR="00EF3541">
      <w:rPr>
        <w:rFonts w:ascii="Arial" w:hAnsi="Arial" w:cs="Arial"/>
        <w:sz w:val="20"/>
      </w:rPr>
      <w:t>3</w:t>
    </w:r>
  </w:p>
  <w:p w14:paraId="2B7C3D16" w14:textId="50641177" w:rsidR="00D41B10" w:rsidRDefault="00D41B10">
    <w:pPr>
      <w:pStyle w:val="Header"/>
      <w:ind w:firstLine="851"/>
      <w:pPrChange w:id="294" w:author="Chris Warburton (NESO)" w:date="2025-06-03T12:16:00Z" w16du:dateUtc="2025-06-03T11:16:00Z">
        <w:pPr>
          <w:pStyle w:val="Header"/>
        </w:pPr>
      </w:pPrChange>
    </w:pPr>
    <w:ins w:id="295" w:author="Chris Warburton (NESO)" w:date="2025-06-03T12:16:00Z" w16du:dateUtc="2025-06-03T11:16:00Z">
      <w:r>
        <w:rPr>
          <w:rFonts w:ascii="Arial" w:hAnsi="Arial"/>
          <w:color w:val="FF0000"/>
        </w:rPr>
        <w:t>This is the draft legal text for CMP4</w:t>
      </w:r>
      <w:r>
        <w:rPr>
          <w:noProof/>
          <w:sz w:val="24"/>
          <w:lang w:eastAsia="en-GB"/>
        </w:rPr>
        <mc:AlternateContent>
          <mc:Choice Requires="wps">
            <w:drawing>
              <wp:anchor distT="0" distB="0" distL="114300" distR="114300" simplePos="0" relativeHeight="251661312" behindDoc="1" locked="0" layoutInCell="0" allowOverlap="1" wp14:anchorId="29FEF074" wp14:editId="345B4D09">
                <wp:simplePos x="0" y="0"/>
                <wp:positionH relativeFrom="margin">
                  <wp:align>center</wp:align>
                </wp:positionH>
                <wp:positionV relativeFrom="margin">
                  <wp:align>center</wp:align>
                </wp:positionV>
                <wp:extent cx="5237480" cy="659765"/>
                <wp:effectExtent l="0" t="0" r="0" b="0"/>
                <wp:wrapNone/>
                <wp:docPr id="785994647" name="PowerPlusWaterMarkObject3578310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6597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3D0134" w14:textId="77777777" w:rsidR="00D41B10" w:rsidRDefault="00D41B10" w:rsidP="00D41B10">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wps:txbx>
                      <wps:bodyPr vertOverflow="clip" horzOverflow="clip"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FEF074" id="_x0000_t202" coordsize="21600,21600" o:spt="202" path="m,l,21600r21600,l21600,xe">
                <v:stroke joinstyle="miter"/>
                <v:path gradientshapeok="t" o:connecttype="rect"/>
              </v:shapetype>
              <v:shape id="_x0000_s1027" type="#_x0000_t202" style="position:absolute;left:0;text-align:left;margin-left:0;margin-top:0;width:412.4pt;height:51.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" o:allowincell="f" filled="f" stroked="f">
                <v:stroke joinstyle="round"/>
                <o:lock v:ext="edit" shapetype="t"/>
                <v:textbox style="mso-fit-shape-to-text:t">
                  <w:txbxContent>
                    <w:p w14:paraId="453D0134" w14:textId="77777777" w:rsidR="00D41B10" w:rsidRDefault="00D41B10" w:rsidP="00D41B10">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Pr>
          <w:rFonts w:ascii="Arial" w:hAnsi="Arial"/>
          <w:color w:val="FF0000"/>
        </w:rPr>
        <w:t>48</w:t>
      </w:r>
    </w:ins>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ris Warburton (NESO)">
    <w15:presenceInfo w15:providerId="AD" w15:userId="S::Chris.Warburton@uk.nationalgrid.com::2cf96aec-d31e-4b43-bc73-e5a71d0184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9KmDjwZOJ4DBcydyycVNcHzbaO6t6srN/+NHtJ0IEX/0+vjYbWbATzKFriCbCqCsQmOuPOLpH/a1/i7z+dr2+A==" w:salt="evIlKCR1GPuwXjnhwcZvkQ=="/>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5370"/>
    <w:rsid w:val="00010604"/>
    <w:rsid w:val="00010DF1"/>
    <w:rsid w:val="00011499"/>
    <w:rsid w:val="000117E4"/>
    <w:rsid w:val="0001323D"/>
    <w:rsid w:val="000150E8"/>
    <w:rsid w:val="00016B23"/>
    <w:rsid w:val="000201F7"/>
    <w:rsid w:val="00022137"/>
    <w:rsid w:val="00022A63"/>
    <w:rsid w:val="00022DEC"/>
    <w:rsid w:val="00023D75"/>
    <w:rsid w:val="00024F58"/>
    <w:rsid w:val="00026AB6"/>
    <w:rsid w:val="00027F0D"/>
    <w:rsid w:val="00033B4A"/>
    <w:rsid w:val="00042B66"/>
    <w:rsid w:val="00042B77"/>
    <w:rsid w:val="00046E3E"/>
    <w:rsid w:val="00055BA9"/>
    <w:rsid w:val="000560BA"/>
    <w:rsid w:val="000567DD"/>
    <w:rsid w:val="00057D3C"/>
    <w:rsid w:val="00057E03"/>
    <w:rsid w:val="000616C2"/>
    <w:rsid w:val="00062C0A"/>
    <w:rsid w:val="00062FF6"/>
    <w:rsid w:val="000632ED"/>
    <w:rsid w:val="000705E0"/>
    <w:rsid w:val="00075E76"/>
    <w:rsid w:val="00077047"/>
    <w:rsid w:val="00081AAD"/>
    <w:rsid w:val="000846E7"/>
    <w:rsid w:val="00086E87"/>
    <w:rsid w:val="00091B4E"/>
    <w:rsid w:val="000933A6"/>
    <w:rsid w:val="0009409D"/>
    <w:rsid w:val="00097F4B"/>
    <w:rsid w:val="000A17E9"/>
    <w:rsid w:val="000A1921"/>
    <w:rsid w:val="000A2A8E"/>
    <w:rsid w:val="000A2E14"/>
    <w:rsid w:val="000A3FD7"/>
    <w:rsid w:val="000A641B"/>
    <w:rsid w:val="000A6D23"/>
    <w:rsid w:val="000A7EA5"/>
    <w:rsid w:val="000B1274"/>
    <w:rsid w:val="000B328D"/>
    <w:rsid w:val="000B536C"/>
    <w:rsid w:val="000B5BC4"/>
    <w:rsid w:val="000C1197"/>
    <w:rsid w:val="000C2D12"/>
    <w:rsid w:val="000C39E2"/>
    <w:rsid w:val="000C6231"/>
    <w:rsid w:val="000C6BE2"/>
    <w:rsid w:val="000D097E"/>
    <w:rsid w:val="000D1979"/>
    <w:rsid w:val="000D40DF"/>
    <w:rsid w:val="000E0CA1"/>
    <w:rsid w:val="000E213B"/>
    <w:rsid w:val="000E387A"/>
    <w:rsid w:val="000E608D"/>
    <w:rsid w:val="000E6212"/>
    <w:rsid w:val="000F1B4B"/>
    <w:rsid w:val="000F31AD"/>
    <w:rsid w:val="000F3922"/>
    <w:rsid w:val="000F78AD"/>
    <w:rsid w:val="00100F8E"/>
    <w:rsid w:val="00101EC2"/>
    <w:rsid w:val="001022E6"/>
    <w:rsid w:val="0010627E"/>
    <w:rsid w:val="001132D4"/>
    <w:rsid w:val="001166E9"/>
    <w:rsid w:val="001172E2"/>
    <w:rsid w:val="00123BEA"/>
    <w:rsid w:val="0012448A"/>
    <w:rsid w:val="00124989"/>
    <w:rsid w:val="00124F0D"/>
    <w:rsid w:val="00126825"/>
    <w:rsid w:val="00132183"/>
    <w:rsid w:val="00134809"/>
    <w:rsid w:val="0013489E"/>
    <w:rsid w:val="0014007E"/>
    <w:rsid w:val="001402AF"/>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5A93"/>
    <w:rsid w:val="0016761E"/>
    <w:rsid w:val="00170BBA"/>
    <w:rsid w:val="001729A6"/>
    <w:rsid w:val="00172E01"/>
    <w:rsid w:val="00172F51"/>
    <w:rsid w:val="00174197"/>
    <w:rsid w:val="001745CB"/>
    <w:rsid w:val="00175EE8"/>
    <w:rsid w:val="00181324"/>
    <w:rsid w:val="0018220C"/>
    <w:rsid w:val="0018448B"/>
    <w:rsid w:val="001900B8"/>
    <w:rsid w:val="00190FFA"/>
    <w:rsid w:val="0019147D"/>
    <w:rsid w:val="00196262"/>
    <w:rsid w:val="0019675B"/>
    <w:rsid w:val="001A11A2"/>
    <w:rsid w:val="001A14F0"/>
    <w:rsid w:val="001A355E"/>
    <w:rsid w:val="001A3CD3"/>
    <w:rsid w:val="001A5D77"/>
    <w:rsid w:val="001A7023"/>
    <w:rsid w:val="001A739C"/>
    <w:rsid w:val="001B56CF"/>
    <w:rsid w:val="001B5AF3"/>
    <w:rsid w:val="001B6C8C"/>
    <w:rsid w:val="001C08C9"/>
    <w:rsid w:val="001C0C62"/>
    <w:rsid w:val="001C1E9C"/>
    <w:rsid w:val="001C24DF"/>
    <w:rsid w:val="001C2507"/>
    <w:rsid w:val="001C2560"/>
    <w:rsid w:val="001C2C3A"/>
    <w:rsid w:val="001C7089"/>
    <w:rsid w:val="001C7267"/>
    <w:rsid w:val="001D5AC2"/>
    <w:rsid w:val="001D68A0"/>
    <w:rsid w:val="001D72CA"/>
    <w:rsid w:val="001D7803"/>
    <w:rsid w:val="001D7F87"/>
    <w:rsid w:val="001E3243"/>
    <w:rsid w:val="001E606E"/>
    <w:rsid w:val="001E7AFC"/>
    <w:rsid w:val="001F1192"/>
    <w:rsid w:val="001F660F"/>
    <w:rsid w:val="001F6AAA"/>
    <w:rsid w:val="00201455"/>
    <w:rsid w:val="0020153B"/>
    <w:rsid w:val="002068F7"/>
    <w:rsid w:val="00206C6E"/>
    <w:rsid w:val="00207985"/>
    <w:rsid w:val="002104BC"/>
    <w:rsid w:val="00211A6F"/>
    <w:rsid w:val="00212EA3"/>
    <w:rsid w:val="00215A02"/>
    <w:rsid w:val="00216241"/>
    <w:rsid w:val="00217ABA"/>
    <w:rsid w:val="00221021"/>
    <w:rsid w:val="002213FE"/>
    <w:rsid w:val="00221940"/>
    <w:rsid w:val="00221A8D"/>
    <w:rsid w:val="00223180"/>
    <w:rsid w:val="00226C6D"/>
    <w:rsid w:val="00227AC3"/>
    <w:rsid w:val="0023295F"/>
    <w:rsid w:val="00232A1A"/>
    <w:rsid w:val="002373F2"/>
    <w:rsid w:val="00237AE1"/>
    <w:rsid w:val="00240ADD"/>
    <w:rsid w:val="0024267F"/>
    <w:rsid w:val="00243A12"/>
    <w:rsid w:val="00246F4C"/>
    <w:rsid w:val="00247A78"/>
    <w:rsid w:val="00247C73"/>
    <w:rsid w:val="0025279F"/>
    <w:rsid w:val="00253DEE"/>
    <w:rsid w:val="00254053"/>
    <w:rsid w:val="002545FF"/>
    <w:rsid w:val="002573C0"/>
    <w:rsid w:val="00257422"/>
    <w:rsid w:val="00257721"/>
    <w:rsid w:val="00257AE4"/>
    <w:rsid w:val="00260A77"/>
    <w:rsid w:val="00261193"/>
    <w:rsid w:val="002652AC"/>
    <w:rsid w:val="00265F13"/>
    <w:rsid w:val="00266B0E"/>
    <w:rsid w:val="00272095"/>
    <w:rsid w:val="002778FD"/>
    <w:rsid w:val="00282781"/>
    <w:rsid w:val="00283339"/>
    <w:rsid w:val="0028619E"/>
    <w:rsid w:val="00297EE4"/>
    <w:rsid w:val="002A088A"/>
    <w:rsid w:val="002A13DF"/>
    <w:rsid w:val="002A1FD3"/>
    <w:rsid w:val="002A66B2"/>
    <w:rsid w:val="002B1569"/>
    <w:rsid w:val="002B193F"/>
    <w:rsid w:val="002B1EE8"/>
    <w:rsid w:val="002B332F"/>
    <w:rsid w:val="002B44D3"/>
    <w:rsid w:val="002B51E6"/>
    <w:rsid w:val="002B5A24"/>
    <w:rsid w:val="002B5E88"/>
    <w:rsid w:val="002B7977"/>
    <w:rsid w:val="002C3B7E"/>
    <w:rsid w:val="002C4C69"/>
    <w:rsid w:val="002C5593"/>
    <w:rsid w:val="002C7E03"/>
    <w:rsid w:val="002C7FB4"/>
    <w:rsid w:val="002D0F5A"/>
    <w:rsid w:val="002D1E6F"/>
    <w:rsid w:val="002D5EF7"/>
    <w:rsid w:val="002E20D5"/>
    <w:rsid w:val="002E2786"/>
    <w:rsid w:val="002E4452"/>
    <w:rsid w:val="002E5ACB"/>
    <w:rsid w:val="002E72CC"/>
    <w:rsid w:val="002E8FF4"/>
    <w:rsid w:val="002F0DA2"/>
    <w:rsid w:val="002F3AEF"/>
    <w:rsid w:val="00300623"/>
    <w:rsid w:val="00304DC6"/>
    <w:rsid w:val="003107D6"/>
    <w:rsid w:val="00311DFE"/>
    <w:rsid w:val="003132E4"/>
    <w:rsid w:val="003151E9"/>
    <w:rsid w:val="003176BF"/>
    <w:rsid w:val="00323775"/>
    <w:rsid w:val="00324D32"/>
    <w:rsid w:val="00326FB1"/>
    <w:rsid w:val="00332DB7"/>
    <w:rsid w:val="00333F37"/>
    <w:rsid w:val="00336B20"/>
    <w:rsid w:val="00337715"/>
    <w:rsid w:val="00337CC5"/>
    <w:rsid w:val="0034209B"/>
    <w:rsid w:val="0034306F"/>
    <w:rsid w:val="00344735"/>
    <w:rsid w:val="003448BD"/>
    <w:rsid w:val="00344965"/>
    <w:rsid w:val="00346276"/>
    <w:rsid w:val="003477F6"/>
    <w:rsid w:val="0035142F"/>
    <w:rsid w:val="003517D0"/>
    <w:rsid w:val="00352271"/>
    <w:rsid w:val="003546ED"/>
    <w:rsid w:val="0036043A"/>
    <w:rsid w:val="00366337"/>
    <w:rsid w:val="00366999"/>
    <w:rsid w:val="0037173A"/>
    <w:rsid w:val="00371980"/>
    <w:rsid w:val="00372C62"/>
    <w:rsid w:val="00373088"/>
    <w:rsid w:val="00373D88"/>
    <w:rsid w:val="003758D7"/>
    <w:rsid w:val="00375C70"/>
    <w:rsid w:val="00380239"/>
    <w:rsid w:val="00380A4F"/>
    <w:rsid w:val="0038685E"/>
    <w:rsid w:val="00387189"/>
    <w:rsid w:val="0039011C"/>
    <w:rsid w:val="0039031E"/>
    <w:rsid w:val="00390428"/>
    <w:rsid w:val="00391453"/>
    <w:rsid w:val="00391670"/>
    <w:rsid w:val="00393140"/>
    <w:rsid w:val="003972EB"/>
    <w:rsid w:val="00397964"/>
    <w:rsid w:val="003A1547"/>
    <w:rsid w:val="003A2C33"/>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1EC9"/>
    <w:rsid w:val="003C5874"/>
    <w:rsid w:val="003D338C"/>
    <w:rsid w:val="003D36AD"/>
    <w:rsid w:val="003D404F"/>
    <w:rsid w:val="003D5B5F"/>
    <w:rsid w:val="003D62D3"/>
    <w:rsid w:val="003D703C"/>
    <w:rsid w:val="003E22B2"/>
    <w:rsid w:val="003E5677"/>
    <w:rsid w:val="003E5726"/>
    <w:rsid w:val="003E5B33"/>
    <w:rsid w:val="003E5C49"/>
    <w:rsid w:val="003E65CF"/>
    <w:rsid w:val="003E6721"/>
    <w:rsid w:val="003F06AD"/>
    <w:rsid w:val="003F2B7B"/>
    <w:rsid w:val="003F55F8"/>
    <w:rsid w:val="003F6754"/>
    <w:rsid w:val="004000B5"/>
    <w:rsid w:val="00400D46"/>
    <w:rsid w:val="004041D1"/>
    <w:rsid w:val="00404AFF"/>
    <w:rsid w:val="00406800"/>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2339"/>
    <w:rsid w:val="00442E09"/>
    <w:rsid w:val="004500BF"/>
    <w:rsid w:val="004508CD"/>
    <w:rsid w:val="00451A88"/>
    <w:rsid w:val="00453E15"/>
    <w:rsid w:val="00456F8A"/>
    <w:rsid w:val="00463341"/>
    <w:rsid w:val="00464EBD"/>
    <w:rsid w:val="00465746"/>
    <w:rsid w:val="00465D1D"/>
    <w:rsid w:val="00466296"/>
    <w:rsid w:val="0046703E"/>
    <w:rsid w:val="00467A5D"/>
    <w:rsid w:val="00471AA1"/>
    <w:rsid w:val="00473A97"/>
    <w:rsid w:val="00474723"/>
    <w:rsid w:val="00475CC7"/>
    <w:rsid w:val="00476479"/>
    <w:rsid w:val="004791AE"/>
    <w:rsid w:val="00480F24"/>
    <w:rsid w:val="00485979"/>
    <w:rsid w:val="00486C42"/>
    <w:rsid w:val="004906A1"/>
    <w:rsid w:val="00490AB5"/>
    <w:rsid w:val="004958D8"/>
    <w:rsid w:val="00496C8D"/>
    <w:rsid w:val="004A1AFF"/>
    <w:rsid w:val="004A318C"/>
    <w:rsid w:val="004A3465"/>
    <w:rsid w:val="004A3D84"/>
    <w:rsid w:val="004A5AA3"/>
    <w:rsid w:val="004A757D"/>
    <w:rsid w:val="004A7982"/>
    <w:rsid w:val="004A7A8B"/>
    <w:rsid w:val="004B0C57"/>
    <w:rsid w:val="004B6504"/>
    <w:rsid w:val="004C08E0"/>
    <w:rsid w:val="004C2C98"/>
    <w:rsid w:val="004C5196"/>
    <w:rsid w:val="004C54B2"/>
    <w:rsid w:val="004C79EC"/>
    <w:rsid w:val="004C7A9B"/>
    <w:rsid w:val="004D0F5D"/>
    <w:rsid w:val="004D1A33"/>
    <w:rsid w:val="004D379C"/>
    <w:rsid w:val="004D3892"/>
    <w:rsid w:val="004D504B"/>
    <w:rsid w:val="004D5A11"/>
    <w:rsid w:val="004D7064"/>
    <w:rsid w:val="004D7DC9"/>
    <w:rsid w:val="004E4C04"/>
    <w:rsid w:val="004F01B0"/>
    <w:rsid w:val="004F2D47"/>
    <w:rsid w:val="004F3CF6"/>
    <w:rsid w:val="004F74CE"/>
    <w:rsid w:val="005043E2"/>
    <w:rsid w:val="005065C0"/>
    <w:rsid w:val="0051343C"/>
    <w:rsid w:val="0051378C"/>
    <w:rsid w:val="00515067"/>
    <w:rsid w:val="005168C8"/>
    <w:rsid w:val="0052642F"/>
    <w:rsid w:val="00527153"/>
    <w:rsid w:val="005303DE"/>
    <w:rsid w:val="00530856"/>
    <w:rsid w:val="00531F9C"/>
    <w:rsid w:val="00532F78"/>
    <w:rsid w:val="00533683"/>
    <w:rsid w:val="00537C7F"/>
    <w:rsid w:val="00540B6D"/>
    <w:rsid w:val="00541A2E"/>
    <w:rsid w:val="00550CBA"/>
    <w:rsid w:val="005517BF"/>
    <w:rsid w:val="00551BCC"/>
    <w:rsid w:val="00554FD8"/>
    <w:rsid w:val="00556264"/>
    <w:rsid w:val="0055630E"/>
    <w:rsid w:val="00561F63"/>
    <w:rsid w:val="0056290A"/>
    <w:rsid w:val="0056735E"/>
    <w:rsid w:val="00573326"/>
    <w:rsid w:val="0057340A"/>
    <w:rsid w:val="0057457E"/>
    <w:rsid w:val="00577F6C"/>
    <w:rsid w:val="005806AB"/>
    <w:rsid w:val="0058231B"/>
    <w:rsid w:val="00585526"/>
    <w:rsid w:val="00585A61"/>
    <w:rsid w:val="005865FA"/>
    <w:rsid w:val="00586792"/>
    <w:rsid w:val="00594DD2"/>
    <w:rsid w:val="005A01D9"/>
    <w:rsid w:val="005A2122"/>
    <w:rsid w:val="005A2DD3"/>
    <w:rsid w:val="005A3444"/>
    <w:rsid w:val="005A4259"/>
    <w:rsid w:val="005A52BD"/>
    <w:rsid w:val="005A6F5C"/>
    <w:rsid w:val="005A7196"/>
    <w:rsid w:val="005B061B"/>
    <w:rsid w:val="005B0784"/>
    <w:rsid w:val="005B21F2"/>
    <w:rsid w:val="005B4927"/>
    <w:rsid w:val="005B6962"/>
    <w:rsid w:val="005C6D97"/>
    <w:rsid w:val="005D09EC"/>
    <w:rsid w:val="005D784F"/>
    <w:rsid w:val="005D7C83"/>
    <w:rsid w:val="005E0B36"/>
    <w:rsid w:val="005E26B2"/>
    <w:rsid w:val="005E2987"/>
    <w:rsid w:val="005E3910"/>
    <w:rsid w:val="005E3C8A"/>
    <w:rsid w:val="005E3EED"/>
    <w:rsid w:val="005E6BBF"/>
    <w:rsid w:val="005E7097"/>
    <w:rsid w:val="005E796B"/>
    <w:rsid w:val="005E7DD7"/>
    <w:rsid w:val="005F064C"/>
    <w:rsid w:val="005F0934"/>
    <w:rsid w:val="005F0D18"/>
    <w:rsid w:val="005F267D"/>
    <w:rsid w:val="005F637E"/>
    <w:rsid w:val="005F6B0D"/>
    <w:rsid w:val="005F6BED"/>
    <w:rsid w:val="005F710D"/>
    <w:rsid w:val="006000A9"/>
    <w:rsid w:val="00601D31"/>
    <w:rsid w:val="00601EC4"/>
    <w:rsid w:val="00603AD1"/>
    <w:rsid w:val="0060519A"/>
    <w:rsid w:val="00606163"/>
    <w:rsid w:val="006148C6"/>
    <w:rsid w:val="00615395"/>
    <w:rsid w:val="006153B7"/>
    <w:rsid w:val="006157DD"/>
    <w:rsid w:val="00617C5D"/>
    <w:rsid w:val="00620A1A"/>
    <w:rsid w:val="00626525"/>
    <w:rsid w:val="00626A70"/>
    <w:rsid w:val="00627D27"/>
    <w:rsid w:val="006317AB"/>
    <w:rsid w:val="00631A34"/>
    <w:rsid w:val="00631AF2"/>
    <w:rsid w:val="00633F2D"/>
    <w:rsid w:val="00633FC8"/>
    <w:rsid w:val="006417B5"/>
    <w:rsid w:val="00642115"/>
    <w:rsid w:val="00643A7A"/>
    <w:rsid w:val="00650014"/>
    <w:rsid w:val="0065217F"/>
    <w:rsid w:val="00652B62"/>
    <w:rsid w:val="00652DBD"/>
    <w:rsid w:val="00652DFF"/>
    <w:rsid w:val="00653C58"/>
    <w:rsid w:val="00653FFD"/>
    <w:rsid w:val="006541C7"/>
    <w:rsid w:val="006554FE"/>
    <w:rsid w:val="006557C2"/>
    <w:rsid w:val="006566D7"/>
    <w:rsid w:val="006602AE"/>
    <w:rsid w:val="00660C43"/>
    <w:rsid w:val="0066104F"/>
    <w:rsid w:val="006614DF"/>
    <w:rsid w:val="0066213B"/>
    <w:rsid w:val="006625E1"/>
    <w:rsid w:val="00662D57"/>
    <w:rsid w:val="00666647"/>
    <w:rsid w:val="00670844"/>
    <w:rsid w:val="00671DF4"/>
    <w:rsid w:val="00674C7B"/>
    <w:rsid w:val="00675648"/>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FC"/>
    <w:rsid w:val="006C3233"/>
    <w:rsid w:val="006C3DB9"/>
    <w:rsid w:val="006C67D3"/>
    <w:rsid w:val="006D0627"/>
    <w:rsid w:val="006D0BD0"/>
    <w:rsid w:val="006D4452"/>
    <w:rsid w:val="006D5C17"/>
    <w:rsid w:val="006E0BC8"/>
    <w:rsid w:val="006E10F8"/>
    <w:rsid w:val="006E2076"/>
    <w:rsid w:val="006E3C04"/>
    <w:rsid w:val="006E3D76"/>
    <w:rsid w:val="006E4B08"/>
    <w:rsid w:val="006E5F8B"/>
    <w:rsid w:val="006E75E8"/>
    <w:rsid w:val="006E7788"/>
    <w:rsid w:val="006E7F33"/>
    <w:rsid w:val="006F1658"/>
    <w:rsid w:val="006F2309"/>
    <w:rsid w:val="006F3BB2"/>
    <w:rsid w:val="006F5133"/>
    <w:rsid w:val="006F5461"/>
    <w:rsid w:val="007011A2"/>
    <w:rsid w:val="00701323"/>
    <w:rsid w:val="00701D81"/>
    <w:rsid w:val="00701F81"/>
    <w:rsid w:val="007057AA"/>
    <w:rsid w:val="007077F1"/>
    <w:rsid w:val="007100FD"/>
    <w:rsid w:val="00710226"/>
    <w:rsid w:val="00710A95"/>
    <w:rsid w:val="007122F3"/>
    <w:rsid w:val="007134F2"/>
    <w:rsid w:val="0071484E"/>
    <w:rsid w:val="00716A49"/>
    <w:rsid w:val="0072062B"/>
    <w:rsid w:val="007206FD"/>
    <w:rsid w:val="007232A4"/>
    <w:rsid w:val="007246A8"/>
    <w:rsid w:val="00731875"/>
    <w:rsid w:val="00733F8A"/>
    <w:rsid w:val="007350DA"/>
    <w:rsid w:val="00735470"/>
    <w:rsid w:val="00735701"/>
    <w:rsid w:val="00736209"/>
    <w:rsid w:val="00736933"/>
    <w:rsid w:val="00736B31"/>
    <w:rsid w:val="00740F6C"/>
    <w:rsid w:val="007454CC"/>
    <w:rsid w:val="007464B0"/>
    <w:rsid w:val="00747B0D"/>
    <w:rsid w:val="007506DF"/>
    <w:rsid w:val="007518BA"/>
    <w:rsid w:val="007526CA"/>
    <w:rsid w:val="00753D47"/>
    <w:rsid w:val="00754C9C"/>
    <w:rsid w:val="007553E5"/>
    <w:rsid w:val="0076226B"/>
    <w:rsid w:val="0076446B"/>
    <w:rsid w:val="00765B8E"/>
    <w:rsid w:val="00766A3D"/>
    <w:rsid w:val="00772C50"/>
    <w:rsid w:val="00775A31"/>
    <w:rsid w:val="00775D86"/>
    <w:rsid w:val="00776837"/>
    <w:rsid w:val="00780105"/>
    <w:rsid w:val="00780E94"/>
    <w:rsid w:val="00784688"/>
    <w:rsid w:val="00785A07"/>
    <w:rsid w:val="00787855"/>
    <w:rsid w:val="00791A57"/>
    <w:rsid w:val="00793A7E"/>
    <w:rsid w:val="00795E2A"/>
    <w:rsid w:val="007A30B8"/>
    <w:rsid w:val="007A5136"/>
    <w:rsid w:val="007A54B4"/>
    <w:rsid w:val="007B002F"/>
    <w:rsid w:val="007B075C"/>
    <w:rsid w:val="007B50DB"/>
    <w:rsid w:val="007B5BB0"/>
    <w:rsid w:val="007C03D8"/>
    <w:rsid w:val="007C3726"/>
    <w:rsid w:val="007C3E8F"/>
    <w:rsid w:val="007C74B2"/>
    <w:rsid w:val="007D143A"/>
    <w:rsid w:val="007D1BE8"/>
    <w:rsid w:val="007D6439"/>
    <w:rsid w:val="007E0E25"/>
    <w:rsid w:val="007E2499"/>
    <w:rsid w:val="007E3532"/>
    <w:rsid w:val="007E6CDB"/>
    <w:rsid w:val="007F1A50"/>
    <w:rsid w:val="00801763"/>
    <w:rsid w:val="008026E0"/>
    <w:rsid w:val="008034B9"/>
    <w:rsid w:val="00803DC2"/>
    <w:rsid w:val="00805197"/>
    <w:rsid w:val="008057FF"/>
    <w:rsid w:val="00806FFE"/>
    <w:rsid w:val="008115A8"/>
    <w:rsid w:val="008145C7"/>
    <w:rsid w:val="00814F74"/>
    <w:rsid w:val="0081728D"/>
    <w:rsid w:val="00817B42"/>
    <w:rsid w:val="00821399"/>
    <w:rsid w:val="008259E1"/>
    <w:rsid w:val="0082609B"/>
    <w:rsid w:val="00832304"/>
    <w:rsid w:val="00832825"/>
    <w:rsid w:val="00833B0A"/>
    <w:rsid w:val="00834014"/>
    <w:rsid w:val="00834A4C"/>
    <w:rsid w:val="008362D0"/>
    <w:rsid w:val="0083715A"/>
    <w:rsid w:val="00842A97"/>
    <w:rsid w:val="0085203B"/>
    <w:rsid w:val="00857088"/>
    <w:rsid w:val="00860FFC"/>
    <w:rsid w:val="008617DC"/>
    <w:rsid w:val="00863EDA"/>
    <w:rsid w:val="00865203"/>
    <w:rsid w:val="008654EE"/>
    <w:rsid w:val="00866DA9"/>
    <w:rsid w:val="00882E85"/>
    <w:rsid w:val="008832B3"/>
    <w:rsid w:val="00885CA5"/>
    <w:rsid w:val="00887324"/>
    <w:rsid w:val="00890CE9"/>
    <w:rsid w:val="00892E92"/>
    <w:rsid w:val="0089678D"/>
    <w:rsid w:val="00897BC6"/>
    <w:rsid w:val="008A02FE"/>
    <w:rsid w:val="008A1AA0"/>
    <w:rsid w:val="008A2129"/>
    <w:rsid w:val="008A5A0E"/>
    <w:rsid w:val="008A5A96"/>
    <w:rsid w:val="008A6A00"/>
    <w:rsid w:val="008B3708"/>
    <w:rsid w:val="008B5329"/>
    <w:rsid w:val="008C05C1"/>
    <w:rsid w:val="008C1840"/>
    <w:rsid w:val="008C19D0"/>
    <w:rsid w:val="008C2ABF"/>
    <w:rsid w:val="008C2E95"/>
    <w:rsid w:val="008C398B"/>
    <w:rsid w:val="008C5098"/>
    <w:rsid w:val="008C52F3"/>
    <w:rsid w:val="008C55D2"/>
    <w:rsid w:val="008C5892"/>
    <w:rsid w:val="008C5BB8"/>
    <w:rsid w:val="008D13D5"/>
    <w:rsid w:val="008D2736"/>
    <w:rsid w:val="008D2E20"/>
    <w:rsid w:val="008D4233"/>
    <w:rsid w:val="008D54EE"/>
    <w:rsid w:val="008D6A33"/>
    <w:rsid w:val="008E01D2"/>
    <w:rsid w:val="008E020E"/>
    <w:rsid w:val="008E2718"/>
    <w:rsid w:val="008E45DB"/>
    <w:rsid w:val="008E562C"/>
    <w:rsid w:val="008E5C4D"/>
    <w:rsid w:val="008E600E"/>
    <w:rsid w:val="008F1F3B"/>
    <w:rsid w:val="00901434"/>
    <w:rsid w:val="00901AFB"/>
    <w:rsid w:val="00902BE5"/>
    <w:rsid w:val="00903A8E"/>
    <w:rsid w:val="0090418F"/>
    <w:rsid w:val="009051CC"/>
    <w:rsid w:val="009055FD"/>
    <w:rsid w:val="00905B15"/>
    <w:rsid w:val="00911138"/>
    <w:rsid w:val="00912874"/>
    <w:rsid w:val="0091318A"/>
    <w:rsid w:val="00915E7C"/>
    <w:rsid w:val="00916BEC"/>
    <w:rsid w:val="00925AAD"/>
    <w:rsid w:val="00926E2A"/>
    <w:rsid w:val="0092718E"/>
    <w:rsid w:val="00930E21"/>
    <w:rsid w:val="00933064"/>
    <w:rsid w:val="0093429F"/>
    <w:rsid w:val="00935FDB"/>
    <w:rsid w:val="00936ECC"/>
    <w:rsid w:val="009370B0"/>
    <w:rsid w:val="0093761D"/>
    <w:rsid w:val="00945157"/>
    <w:rsid w:val="00945874"/>
    <w:rsid w:val="0094638C"/>
    <w:rsid w:val="009465B7"/>
    <w:rsid w:val="00946DED"/>
    <w:rsid w:val="00952EA7"/>
    <w:rsid w:val="0096109A"/>
    <w:rsid w:val="009625ED"/>
    <w:rsid w:val="009649AA"/>
    <w:rsid w:val="00966E95"/>
    <w:rsid w:val="009672B6"/>
    <w:rsid w:val="0096754F"/>
    <w:rsid w:val="00967F6F"/>
    <w:rsid w:val="00970131"/>
    <w:rsid w:val="00976E4F"/>
    <w:rsid w:val="00977D54"/>
    <w:rsid w:val="00984406"/>
    <w:rsid w:val="00985C23"/>
    <w:rsid w:val="0098637B"/>
    <w:rsid w:val="0098778F"/>
    <w:rsid w:val="00990BEB"/>
    <w:rsid w:val="009969D6"/>
    <w:rsid w:val="00997FB5"/>
    <w:rsid w:val="009A1FA2"/>
    <w:rsid w:val="009A2FB7"/>
    <w:rsid w:val="009A47A8"/>
    <w:rsid w:val="009A6FF3"/>
    <w:rsid w:val="009B061A"/>
    <w:rsid w:val="009B10FE"/>
    <w:rsid w:val="009B41AF"/>
    <w:rsid w:val="009B4385"/>
    <w:rsid w:val="009B76FD"/>
    <w:rsid w:val="009B7FC7"/>
    <w:rsid w:val="009C0E68"/>
    <w:rsid w:val="009C27F6"/>
    <w:rsid w:val="009C3D30"/>
    <w:rsid w:val="009C4388"/>
    <w:rsid w:val="009C59C0"/>
    <w:rsid w:val="009C6F58"/>
    <w:rsid w:val="009D0FF1"/>
    <w:rsid w:val="009D117E"/>
    <w:rsid w:val="009D15BA"/>
    <w:rsid w:val="009D3627"/>
    <w:rsid w:val="009D49E6"/>
    <w:rsid w:val="009D64A1"/>
    <w:rsid w:val="009E15E7"/>
    <w:rsid w:val="009E28E8"/>
    <w:rsid w:val="009E5B36"/>
    <w:rsid w:val="009E620A"/>
    <w:rsid w:val="009E79CD"/>
    <w:rsid w:val="009E7A7A"/>
    <w:rsid w:val="009E7C81"/>
    <w:rsid w:val="009F0D25"/>
    <w:rsid w:val="009F4267"/>
    <w:rsid w:val="009F42CA"/>
    <w:rsid w:val="009F62F5"/>
    <w:rsid w:val="009F6636"/>
    <w:rsid w:val="009F6BF6"/>
    <w:rsid w:val="009F72A0"/>
    <w:rsid w:val="009F7A06"/>
    <w:rsid w:val="009F7A98"/>
    <w:rsid w:val="009F7CE1"/>
    <w:rsid w:val="009F7F7C"/>
    <w:rsid w:val="00A0211B"/>
    <w:rsid w:val="00A02127"/>
    <w:rsid w:val="00A036D5"/>
    <w:rsid w:val="00A037DA"/>
    <w:rsid w:val="00A063B2"/>
    <w:rsid w:val="00A07ED3"/>
    <w:rsid w:val="00A12D2A"/>
    <w:rsid w:val="00A13303"/>
    <w:rsid w:val="00A13D4A"/>
    <w:rsid w:val="00A149AB"/>
    <w:rsid w:val="00A16E8E"/>
    <w:rsid w:val="00A22A2D"/>
    <w:rsid w:val="00A24373"/>
    <w:rsid w:val="00A248B9"/>
    <w:rsid w:val="00A24930"/>
    <w:rsid w:val="00A25CFC"/>
    <w:rsid w:val="00A30610"/>
    <w:rsid w:val="00A322E8"/>
    <w:rsid w:val="00A333E3"/>
    <w:rsid w:val="00A3405F"/>
    <w:rsid w:val="00A3467C"/>
    <w:rsid w:val="00A414FC"/>
    <w:rsid w:val="00A45A14"/>
    <w:rsid w:val="00A45DCA"/>
    <w:rsid w:val="00A46E6F"/>
    <w:rsid w:val="00A47926"/>
    <w:rsid w:val="00A509D0"/>
    <w:rsid w:val="00A52D60"/>
    <w:rsid w:val="00A53129"/>
    <w:rsid w:val="00A55C80"/>
    <w:rsid w:val="00A5788D"/>
    <w:rsid w:val="00A604BC"/>
    <w:rsid w:val="00A6099E"/>
    <w:rsid w:val="00A63071"/>
    <w:rsid w:val="00A649D7"/>
    <w:rsid w:val="00A64E8D"/>
    <w:rsid w:val="00A70131"/>
    <w:rsid w:val="00A7178F"/>
    <w:rsid w:val="00A736D7"/>
    <w:rsid w:val="00A742E1"/>
    <w:rsid w:val="00A76038"/>
    <w:rsid w:val="00A77017"/>
    <w:rsid w:val="00A77151"/>
    <w:rsid w:val="00A777E8"/>
    <w:rsid w:val="00A84F95"/>
    <w:rsid w:val="00A9422B"/>
    <w:rsid w:val="00A947A9"/>
    <w:rsid w:val="00A95F1E"/>
    <w:rsid w:val="00A97BF5"/>
    <w:rsid w:val="00AA41D0"/>
    <w:rsid w:val="00AA50AD"/>
    <w:rsid w:val="00AA5B3C"/>
    <w:rsid w:val="00AA6ED0"/>
    <w:rsid w:val="00AB21BF"/>
    <w:rsid w:val="00AB2B9F"/>
    <w:rsid w:val="00AB30EC"/>
    <w:rsid w:val="00AB366E"/>
    <w:rsid w:val="00AB4593"/>
    <w:rsid w:val="00AB6C50"/>
    <w:rsid w:val="00AB6D23"/>
    <w:rsid w:val="00AB6DCB"/>
    <w:rsid w:val="00AB736C"/>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68C"/>
    <w:rsid w:val="00AD5CA7"/>
    <w:rsid w:val="00AD6DD0"/>
    <w:rsid w:val="00AD7F92"/>
    <w:rsid w:val="00AE1340"/>
    <w:rsid w:val="00AE20FC"/>
    <w:rsid w:val="00AE2433"/>
    <w:rsid w:val="00AE3A4F"/>
    <w:rsid w:val="00AE43B6"/>
    <w:rsid w:val="00AE4777"/>
    <w:rsid w:val="00AE4F71"/>
    <w:rsid w:val="00AE5F8E"/>
    <w:rsid w:val="00AF1C34"/>
    <w:rsid w:val="00AF434D"/>
    <w:rsid w:val="00AF6318"/>
    <w:rsid w:val="00B00411"/>
    <w:rsid w:val="00B037B0"/>
    <w:rsid w:val="00B05914"/>
    <w:rsid w:val="00B06914"/>
    <w:rsid w:val="00B1127B"/>
    <w:rsid w:val="00B11FE1"/>
    <w:rsid w:val="00B2044B"/>
    <w:rsid w:val="00B20582"/>
    <w:rsid w:val="00B21682"/>
    <w:rsid w:val="00B21A85"/>
    <w:rsid w:val="00B23D0E"/>
    <w:rsid w:val="00B24020"/>
    <w:rsid w:val="00B26BC7"/>
    <w:rsid w:val="00B27720"/>
    <w:rsid w:val="00B31649"/>
    <w:rsid w:val="00B31F98"/>
    <w:rsid w:val="00B32332"/>
    <w:rsid w:val="00B3706B"/>
    <w:rsid w:val="00B37A38"/>
    <w:rsid w:val="00B37AFB"/>
    <w:rsid w:val="00B445E6"/>
    <w:rsid w:val="00B4623F"/>
    <w:rsid w:val="00B50ACF"/>
    <w:rsid w:val="00B53096"/>
    <w:rsid w:val="00B53A2C"/>
    <w:rsid w:val="00B57FD0"/>
    <w:rsid w:val="00B60E4B"/>
    <w:rsid w:val="00B610C7"/>
    <w:rsid w:val="00B61528"/>
    <w:rsid w:val="00B61818"/>
    <w:rsid w:val="00B63799"/>
    <w:rsid w:val="00B66123"/>
    <w:rsid w:val="00B71C7C"/>
    <w:rsid w:val="00B739A8"/>
    <w:rsid w:val="00B73CDA"/>
    <w:rsid w:val="00B74A4C"/>
    <w:rsid w:val="00B75C44"/>
    <w:rsid w:val="00B773A2"/>
    <w:rsid w:val="00B80189"/>
    <w:rsid w:val="00B810E5"/>
    <w:rsid w:val="00B8175B"/>
    <w:rsid w:val="00B81AD9"/>
    <w:rsid w:val="00B82265"/>
    <w:rsid w:val="00B83A47"/>
    <w:rsid w:val="00B84282"/>
    <w:rsid w:val="00B87B3A"/>
    <w:rsid w:val="00B87DA9"/>
    <w:rsid w:val="00B9063E"/>
    <w:rsid w:val="00B91AF5"/>
    <w:rsid w:val="00B93EE9"/>
    <w:rsid w:val="00B952E2"/>
    <w:rsid w:val="00B95903"/>
    <w:rsid w:val="00B979F7"/>
    <w:rsid w:val="00BA1C7B"/>
    <w:rsid w:val="00BA1EAC"/>
    <w:rsid w:val="00BA34C0"/>
    <w:rsid w:val="00BA35A5"/>
    <w:rsid w:val="00BA40C9"/>
    <w:rsid w:val="00BA4860"/>
    <w:rsid w:val="00BA5C7B"/>
    <w:rsid w:val="00BA60D9"/>
    <w:rsid w:val="00BA682B"/>
    <w:rsid w:val="00BA6C9C"/>
    <w:rsid w:val="00BA71A6"/>
    <w:rsid w:val="00BB12B5"/>
    <w:rsid w:val="00BB683E"/>
    <w:rsid w:val="00BC3548"/>
    <w:rsid w:val="00BC3CBC"/>
    <w:rsid w:val="00BC5AE0"/>
    <w:rsid w:val="00BC5C32"/>
    <w:rsid w:val="00BC61C6"/>
    <w:rsid w:val="00BD656E"/>
    <w:rsid w:val="00BE067B"/>
    <w:rsid w:val="00BE0744"/>
    <w:rsid w:val="00BE1671"/>
    <w:rsid w:val="00BE6EBA"/>
    <w:rsid w:val="00BE7381"/>
    <w:rsid w:val="00BF1EBF"/>
    <w:rsid w:val="00BF2D43"/>
    <w:rsid w:val="00BF3959"/>
    <w:rsid w:val="00BF77B2"/>
    <w:rsid w:val="00C0057D"/>
    <w:rsid w:val="00C0168A"/>
    <w:rsid w:val="00C02978"/>
    <w:rsid w:val="00C03B94"/>
    <w:rsid w:val="00C05F22"/>
    <w:rsid w:val="00C11654"/>
    <w:rsid w:val="00C11EB9"/>
    <w:rsid w:val="00C126E2"/>
    <w:rsid w:val="00C13242"/>
    <w:rsid w:val="00C13369"/>
    <w:rsid w:val="00C153CD"/>
    <w:rsid w:val="00C15E4B"/>
    <w:rsid w:val="00C17D6A"/>
    <w:rsid w:val="00C17F8A"/>
    <w:rsid w:val="00C3272F"/>
    <w:rsid w:val="00C3327C"/>
    <w:rsid w:val="00C33398"/>
    <w:rsid w:val="00C342C8"/>
    <w:rsid w:val="00C34A6B"/>
    <w:rsid w:val="00C363DD"/>
    <w:rsid w:val="00C36864"/>
    <w:rsid w:val="00C3797C"/>
    <w:rsid w:val="00C40E91"/>
    <w:rsid w:val="00C41037"/>
    <w:rsid w:val="00C426C0"/>
    <w:rsid w:val="00C429D0"/>
    <w:rsid w:val="00C436F1"/>
    <w:rsid w:val="00C444F9"/>
    <w:rsid w:val="00C463B9"/>
    <w:rsid w:val="00C5038F"/>
    <w:rsid w:val="00C52077"/>
    <w:rsid w:val="00C53DA3"/>
    <w:rsid w:val="00C55547"/>
    <w:rsid w:val="00C5662D"/>
    <w:rsid w:val="00C5751A"/>
    <w:rsid w:val="00C61D2E"/>
    <w:rsid w:val="00C632AB"/>
    <w:rsid w:val="00C6487F"/>
    <w:rsid w:val="00C64D09"/>
    <w:rsid w:val="00C65245"/>
    <w:rsid w:val="00C656A2"/>
    <w:rsid w:val="00C66154"/>
    <w:rsid w:val="00C67096"/>
    <w:rsid w:val="00C706F2"/>
    <w:rsid w:val="00C72704"/>
    <w:rsid w:val="00C72F80"/>
    <w:rsid w:val="00C76584"/>
    <w:rsid w:val="00C7681C"/>
    <w:rsid w:val="00C82406"/>
    <w:rsid w:val="00C86D6C"/>
    <w:rsid w:val="00C86E3D"/>
    <w:rsid w:val="00C906A8"/>
    <w:rsid w:val="00C906AA"/>
    <w:rsid w:val="00C94F9F"/>
    <w:rsid w:val="00C95B84"/>
    <w:rsid w:val="00CA0FBD"/>
    <w:rsid w:val="00CA228C"/>
    <w:rsid w:val="00CB01CD"/>
    <w:rsid w:val="00CB03FF"/>
    <w:rsid w:val="00CB3DF3"/>
    <w:rsid w:val="00CB4D79"/>
    <w:rsid w:val="00CB65D6"/>
    <w:rsid w:val="00CC02B9"/>
    <w:rsid w:val="00CC1A3E"/>
    <w:rsid w:val="00CC2624"/>
    <w:rsid w:val="00CC2B7E"/>
    <w:rsid w:val="00CC3EE7"/>
    <w:rsid w:val="00CC7E52"/>
    <w:rsid w:val="00CD11C1"/>
    <w:rsid w:val="00CD3D7A"/>
    <w:rsid w:val="00CE0699"/>
    <w:rsid w:val="00CE24D1"/>
    <w:rsid w:val="00CF2D7C"/>
    <w:rsid w:val="00CF4FF0"/>
    <w:rsid w:val="00CF7254"/>
    <w:rsid w:val="00CF7817"/>
    <w:rsid w:val="00D025A5"/>
    <w:rsid w:val="00D04E79"/>
    <w:rsid w:val="00D05254"/>
    <w:rsid w:val="00D07EDE"/>
    <w:rsid w:val="00D10333"/>
    <w:rsid w:val="00D10581"/>
    <w:rsid w:val="00D1552F"/>
    <w:rsid w:val="00D211F3"/>
    <w:rsid w:val="00D22123"/>
    <w:rsid w:val="00D22F4C"/>
    <w:rsid w:val="00D24F76"/>
    <w:rsid w:val="00D3028E"/>
    <w:rsid w:val="00D311D6"/>
    <w:rsid w:val="00D352E2"/>
    <w:rsid w:val="00D3546F"/>
    <w:rsid w:val="00D36D69"/>
    <w:rsid w:val="00D41B10"/>
    <w:rsid w:val="00D422C4"/>
    <w:rsid w:val="00D43C1C"/>
    <w:rsid w:val="00D43DD7"/>
    <w:rsid w:val="00D4522F"/>
    <w:rsid w:val="00D45239"/>
    <w:rsid w:val="00D46AFF"/>
    <w:rsid w:val="00D47036"/>
    <w:rsid w:val="00D47ED5"/>
    <w:rsid w:val="00D506DF"/>
    <w:rsid w:val="00D50FF5"/>
    <w:rsid w:val="00D527CE"/>
    <w:rsid w:val="00D52BE0"/>
    <w:rsid w:val="00D52E54"/>
    <w:rsid w:val="00D54AF1"/>
    <w:rsid w:val="00D578BF"/>
    <w:rsid w:val="00D61665"/>
    <w:rsid w:val="00D62155"/>
    <w:rsid w:val="00D634EB"/>
    <w:rsid w:val="00D63D05"/>
    <w:rsid w:val="00D64C8F"/>
    <w:rsid w:val="00D66FF4"/>
    <w:rsid w:val="00D67FBB"/>
    <w:rsid w:val="00D72015"/>
    <w:rsid w:val="00D73C12"/>
    <w:rsid w:val="00D74934"/>
    <w:rsid w:val="00D77A98"/>
    <w:rsid w:val="00D81737"/>
    <w:rsid w:val="00D82F65"/>
    <w:rsid w:val="00D85EC1"/>
    <w:rsid w:val="00D86274"/>
    <w:rsid w:val="00D863E7"/>
    <w:rsid w:val="00D863E8"/>
    <w:rsid w:val="00D92D7D"/>
    <w:rsid w:val="00D92EBB"/>
    <w:rsid w:val="00D94CDF"/>
    <w:rsid w:val="00D97854"/>
    <w:rsid w:val="00DA285E"/>
    <w:rsid w:val="00DA3D41"/>
    <w:rsid w:val="00DA3D8D"/>
    <w:rsid w:val="00DA4A76"/>
    <w:rsid w:val="00DA5B44"/>
    <w:rsid w:val="00DB3543"/>
    <w:rsid w:val="00DC0491"/>
    <w:rsid w:val="00DC0672"/>
    <w:rsid w:val="00DC4C6A"/>
    <w:rsid w:val="00DC5D2E"/>
    <w:rsid w:val="00DC7763"/>
    <w:rsid w:val="00DD0277"/>
    <w:rsid w:val="00DD2114"/>
    <w:rsid w:val="00DD5E5F"/>
    <w:rsid w:val="00DD63C3"/>
    <w:rsid w:val="00DD6DD0"/>
    <w:rsid w:val="00DE3066"/>
    <w:rsid w:val="00DE3AF2"/>
    <w:rsid w:val="00DE41AF"/>
    <w:rsid w:val="00DE4CEE"/>
    <w:rsid w:val="00DE668F"/>
    <w:rsid w:val="00DE6839"/>
    <w:rsid w:val="00DF0664"/>
    <w:rsid w:val="00E000A3"/>
    <w:rsid w:val="00E018DF"/>
    <w:rsid w:val="00E04415"/>
    <w:rsid w:val="00E0566F"/>
    <w:rsid w:val="00E05710"/>
    <w:rsid w:val="00E05B15"/>
    <w:rsid w:val="00E07FEE"/>
    <w:rsid w:val="00E10881"/>
    <w:rsid w:val="00E109BD"/>
    <w:rsid w:val="00E11654"/>
    <w:rsid w:val="00E127E2"/>
    <w:rsid w:val="00E14A3F"/>
    <w:rsid w:val="00E14D69"/>
    <w:rsid w:val="00E160EE"/>
    <w:rsid w:val="00E22839"/>
    <w:rsid w:val="00E236F2"/>
    <w:rsid w:val="00E24804"/>
    <w:rsid w:val="00E24F59"/>
    <w:rsid w:val="00E24FDF"/>
    <w:rsid w:val="00E251E5"/>
    <w:rsid w:val="00E26B2E"/>
    <w:rsid w:val="00E271A5"/>
    <w:rsid w:val="00E27BD5"/>
    <w:rsid w:val="00E31BC0"/>
    <w:rsid w:val="00E34D19"/>
    <w:rsid w:val="00E3640D"/>
    <w:rsid w:val="00E400B2"/>
    <w:rsid w:val="00E41ADC"/>
    <w:rsid w:val="00E42EB2"/>
    <w:rsid w:val="00E4516E"/>
    <w:rsid w:val="00E4519B"/>
    <w:rsid w:val="00E45423"/>
    <w:rsid w:val="00E45C22"/>
    <w:rsid w:val="00E5146D"/>
    <w:rsid w:val="00E51A1C"/>
    <w:rsid w:val="00E51E5E"/>
    <w:rsid w:val="00E53724"/>
    <w:rsid w:val="00E55EF3"/>
    <w:rsid w:val="00E61CCC"/>
    <w:rsid w:val="00E6393A"/>
    <w:rsid w:val="00E65E8A"/>
    <w:rsid w:val="00E71F92"/>
    <w:rsid w:val="00E729DE"/>
    <w:rsid w:val="00E74A8C"/>
    <w:rsid w:val="00E7557D"/>
    <w:rsid w:val="00E80BA9"/>
    <w:rsid w:val="00E80FE6"/>
    <w:rsid w:val="00E81653"/>
    <w:rsid w:val="00E9014E"/>
    <w:rsid w:val="00E9182C"/>
    <w:rsid w:val="00E9318F"/>
    <w:rsid w:val="00E937B3"/>
    <w:rsid w:val="00E93E28"/>
    <w:rsid w:val="00E97140"/>
    <w:rsid w:val="00E9776A"/>
    <w:rsid w:val="00E97F6A"/>
    <w:rsid w:val="00EA4DFC"/>
    <w:rsid w:val="00EA586E"/>
    <w:rsid w:val="00EA5897"/>
    <w:rsid w:val="00EA607C"/>
    <w:rsid w:val="00EA697D"/>
    <w:rsid w:val="00EA7F96"/>
    <w:rsid w:val="00EB4727"/>
    <w:rsid w:val="00EB65D8"/>
    <w:rsid w:val="00EB75D4"/>
    <w:rsid w:val="00EC3326"/>
    <w:rsid w:val="00EC5D44"/>
    <w:rsid w:val="00EC7D5A"/>
    <w:rsid w:val="00ED0CF6"/>
    <w:rsid w:val="00ED1A9A"/>
    <w:rsid w:val="00ED2602"/>
    <w:rsid w:val="00ED407F"/>
    <w:rsid w:val="00ED51D9"/>
    <w:rsid w:val="00ED68F8"/>
    <w:rsid w:val="00EE2B5D"/>
    <w:rsid w:val="00EE3805"/>
    <w:rsid w:val="00EE65B0"/>
    <w:rsid w:val="00EE6C1A"/>
    <w:rsid w:val="00EE7607"/>
    <w:rsid w:val="00EF078C"/>
    <w:rsid w:val="00EF1888"/>
    <w:rsid w:val="00EF3541"/>
    <w:rsid w:val="00EF3B70"/>
    <w:rsid w:val="00EF502A"/>
    <w:rsid w:val="00EF5A30"/>
    <w:rsid w:val="00EF6116"/>
    <w:rsid w:val="00EF6586"/>
    <w:rsid w:val="00EF71FD"/>
    <w:rsid w:val="00F00E91"/>
    <w:rsid w:val="00F01F66"/>
    <w:rsid w:val="00F03182"/>
    <w:rsid w:val="00F03CEF"/>
    <w:rsid w:val="00F04DF0"/>
    <w:rsid w:val="00F04FDF"/>
    <w:rsid w:val="00F05086"/>
    <w:rsid w:val="00F05CD2"/>
    <w:rsid w:val="00F0624B"/>
    <w:rsid w:val="00F06C91"/>
    <w:rsid w:val="00F13A14"/>
    <w:rsid w:val="00F15756"/>
    <w:rsid w:val="00F16905"/>
    <w:rsid w:val="00F17113"/>
    <w:rsid w:val="00F17F42"/>
    <w:rsid w:val="00F26778"/>
    <w:rsid w:val="00F26FEE"/>
    <w:rsid w:val="00F327CF"/>
    <w:rsid w:val="00F3373F"/>
    <w:rsid w:val="00F372DF"/>
    <w:rsid w:val="00F40C26"/>
    <w:rsid w:val="00F410AC"/>
    <w:rsid w:val="00F412CD"/>
    <w:rsid w:val="00F43DC8"/>
    <w:rsid w:val="00F44426"/>
    <w:rsid w:val="00F45C48"/>
    <w:rsid w:val="00F55B81"/>
    <w:rsid w:val="00F603BD"/>
    <w:rsid w:val="00F61ABE"/>
    <w:rsid w:val="00F64E07"/>
    <w:rsid w:val="00F65357"/>
    <w:rsid w:val="00F67A87"/>
    <w:rsid w:val="00F67C1F"/>
    <w:rsid w:val="00F71292"/>
    <w:rsid w:val="00F72310"/>
    <w:rsid w:val="00F728C9"/>
    <w:rsid w:val="00F75420"/>
    <w:rsid w:val="00F7577E"/>
    <w:rsid w:val="00F77A4C"/>
    <w:rsid w:val="00F77CDC"/>
    <w:rsid w:val="00F77FE1"/>
    <w:rsid w:val="00F8086A"/>
    <w:rsid w:val="00F8108A"/>
    <w:rsid w:val="00F82780"/>
    <w:rsid w:val="00F83219"/>
    <w:rsid w:val="00F857C8"/>
    <w:rsid w:val="00F91DC3"/>
    <w:rsid w:val="00F93ED9"/>
    <w:rsid w:val="00F95176"/>
    <w:rsid w:val="00F96369"/>
    <w:rsid w:val="00F96CF5"/>
    <w:rsid w:val="00F9778A"/>
    <w:rsid w:val="00FA091B"/>
    <w:rsid w:val="00FA20C5"/>
    <w:rsid w:val="00FA300B"/>
    <w:rsid w:val="00FA5BAA"/>
    <w:rsid w:val="00FB19C8"/>
    <w:rsid w:val="00FB358A"/>
    <w:rsid w:val="00FB5A3E"/>
    <w:rsid w:val="00FC0F92"/>
    <w:rsid w:val="00FC1E49"/>
    <w:rsid w:val="00FC26A1"/>
    <w:rsid w:val="00FC550B"/>
    <w:rsid w:val="00FC5A53"/>
    <w:rsid w:val="00FD0CD3"/>
    <w:rsid w:val="00FD221A"/>
    <w:rsid w:val="00FD3C5D"/>
    <w:rsid w:val="00FD47D9"/>
    <w:rsid w:val="00FD64AF"/>
    <w:rsid w:val="00FD6AAD"/>
    <w:rsid w:val="00FD7E2A"/>
    <w:rsid w:val="00FE11B0"/>
    <w:rsid w:val="00FE1424"/>
    <w:rsid w:val="00FE163B"/>
    <w:rsid w:val="00FE4B08"/>
    <w:rsid w:val="00FE7668"/>
    <w:rsid w:val="00FF4ED6"/>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15:docId w15:val="{BBB7A4AE-F52A-4BBB-80EC-0E7844F2D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2.xml><?xml version="1.0" encoding="utf-8"?>
<ds:datastoreItem xmlns:ds="http://schemas.openxmlformats.org/officeDocument/2006/customXml" ds:itemID="{B41787F9-F06A-445B-BED2-DA9B3CC876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4.xml><?xml version="1.0" encoding="utf-8"?>
<ds:datastoreItem xmlns:ds="http://schemas.openxmlformats.org/officeDocument/2006/customXml" ds:itemID="{62897C9A-55FD-4692-B9F2-7BC0A0D28374}">
  <ds:schemaRefs>
    <ds:schemaRef ds:uri="http://purl.org/dc/terms/"/>
    <ds:schemaRef ds:uri="http://schemas.microsoft.com/office/2006/metadata/properties"/>
    <ds:schemaRef ds:uri="f71abe4e-f5ff-49cd-8eff-5f4949acc510"/>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cadce026-d35b-4a62-a2ee-1436bb44fb55"/>
    <ds:schemaRef ds:uri="97b6fe81-1556-4112-94ca-31043ca39b7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28017</Words>
  <Characters>159702</Characters>
  <Application>Microsoft Office Word</Application>
  <DocSecurity>8</DocSecurity>
  <Lines>1330</Lines>
  <Paragraphs>374</Paragraphs>
  <ScaleCrop>false</ScaleCrop>
  <Company/>
  <LinksUpToDate>false</LinksUpToDate>
  <CharactersWithSpaces>187345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dc:title>
  <dc:subject/>
  <dc:creator>Tammy Meek (NESO)</dc:creator>
  <cp:keywords/>
  <cp:lastModifiedBy>Claire Goult (NESO)</cp:lastModifiedBy>
  <cp:revision>96</cp:revision>
  <cp:lastPrinted>2025-05-12T14:51:00Z</cp:lastPrinted>
  <dcterms:created xsi:type="dcterms:W3CDTF">2025-03-19T11:46:00Z</dcterms:created>
  <dcterms:modified xsi:type="dcterms:W3CDTF">2025-06-03T12:37:00Z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